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8B8" w:rsidRDefault="008438B8" w:rsidP="008438B8">
      <w:pPr>
        <w:pStyle w:val="BodyTextIndent"/>
        <w:widowControl w:val="0"/>
        <w:spacing w:line="240" w:lineRule="auto"/>
        <w:ind w:firstLine="0"/>
        <w:jc w:val="center"/>
        <w:rPr>
          <w:rFonts w:ascii="GHEA Grapalat" w:hAnsi="GHEA Grapalat"/>
          <w:i w:val="0"/>
          <w:sz w:val="24"/>
          <w:szCs w:val="24"/>
        </w:rPr>
      </w:pP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8438B8" w:rsidRPr="009044F1" w:rsidRDefault="008438B8" w:rsidP="008438B8">
      <w:pPr>
        <w:pStyle w:val="BodyTextIndent"/>
        <w:widowControl w:val="0"/>
        <w:spacing w:line="240" w:lineRule="auto"/>
        <w:ind w:firstLine="0"/>
        <w:jc w:val="center"/>
        <w:rPr>
          <w:rFonts w:ascii="GHEA Grapalat" w:hAnsi="GHEA Grapalat"/>
          <w:i w:val="0"/>
          <w:sz w:val="24"/>
          <w:szCs w:val="24"/>
        </w:rPr>
      </w:pPr>
    </w:p>
    <w:p w:rsidR="008438B8" w:rsidRPr="009C5B38" w:rsidRDefault="008438B8" w:rsidP="008438B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B74800" w:rsidRPr="00B74800">
        <w:rPr>
          <w:rFonts w:ascii="GHEA Grapalat" w:hAnsi="GHEA Grapalat"/>
          <w:i w:val="0"/>
          <w:sz w:val="24"/>
          <w:szCs w:val="24"/>
          <w:lang w:val="en-US"/>
        </w:rPr>
        <w:t>05</w:t>
      </w:r>
      <w:r w:rsidRPr="00B74800">
        <w:rPr>
          <w:rFonts w:ascii="GHEA Grapalat" w:hAnsi="GHEA Grapalat"/>
          <w:i w:val="0"/>
          <w:sz w:val="24"/>
          <w:szCs w:val="24"/>
        </w:rPr>
        <w:t>.</w:t>
      </w:r>
      <w:r w:rsidR="00BF4D24" w:rsidRPr="00B74800">
        <w:rPr>
          <w:rFonts w:ascii="GHEA Grapalat" w:hAnsi="GHEA Grapalat"/>
          <w:i w:val="0"/>
          <w:sz w:val="24"/>
          <w:szCs w:val="24"/>
        </w:rPr>
        <w:t>1</w:t>
      </w:r>
      <w:r w:rsidR="00786FDB" w:rsidRPr="00B74800">
        <w:rPr>
          <w:rFonts w:ascii="GHEA Grapalat" w:hAnsi="GHEA Grapalat"/>
          <w:i w:val="0"/>
          <w:sz w:val="24"/>
          <w:szCs w:val="24"/>
          <w:lang w:val="en-US"/>
        </w:rPr>
        <w:t>2</w:t>
      </w:r>
      <w:r w:rsidRPr="00B74800">
        <w:rPr>
          <w:rFonts w:ascii="GHEA Grapalat" w:hAnsi="GHEA Grapalat"/>
          <w:i w:val="0"/>
          <w:sz w:val="24"/>
          <w:szCs w:val="24"/>
        </w:rPr>
        <w:t>.2025 года N 2</w:t>
      </w:r>
      <w:r w:rsidRPr="009C5B38">
        <w:rPr>
          <w:rFonts w:ascii="GHEA Grapalat" w:hAnsi="GHEA Grapalat"/>
          <w:i w:val="0"/>
          <w:sz w:val="24"/>
          <w:szCs w:val="24"/>
        </w:rPr>
        <w:t xml:space="preserve"> </w:t>
      </w:r>
    </w:p>
    <w:p w:rsidR="008438B8" w:rsidRPr="009C5B38" w:rsidRDefault="008438B8" w:rsidP="008438B8">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Pr="006211E3">
        <w:rPr>
          <w:rFonts w:ascii="GHEA Grapalat" w:hAnsi="GHEA Grapalat"/>
        </w:rPr>
        <w:t>2</w:t>
      </w:r>
      <w:r w:rsidR="00EB2C32">
        <w:rPr>
          <w:rFonts w:ascii="GHEA Grapalat" w:hAnsi="GHEA Grapalat"/>
          <w:lang w:val="en-US"/>
        </w:rPr>
        <w:t>6</w:t>
      </w:r>
      <w:r>
        <w:rPr>
          <w:rFonts w:ascii="GHEA Grapalat" w:hAnsi="GHEA Grapalat"/>
        </w:rPr>
        <w:t>/</w:t>
      </w:r>
      <w:r w:rsidR="00786FDB">
        <w:rPr>
          <w:rFonts w:ascii="GHEA Grapalat" w:hAnsi="GHEA Grapalat"/>
          <w:lang w:val="en-US"/>
        </w:rPr>
        <w:t>9</w:t>
      </w:r>
      <w:r w:rsidRPr="009C5B38">
        <w:rPr>
          <w:rFonts w:ascii="GHEA Grapalat" w:hAnsi="GHEA Grapalat"/>
        </w:rPr>
        <w:t xml:space="preserve">   </w:t>
      </w:r>
    </w:p>
    <w:p w:rsidR="008438B8" w:rsidRPr="009C5B38" w:rsidRDefault="008438B8" w:rsidP="008438B8">
      <w:pPr>
        <w:pStyle w:val="BodyTextIndent"/>
        <w:widowControl w:val="0"/>
        <w:spacing w:after="160" w:line="240" w:lineRule="auto"/>
        <w:rPr>
          <w:rFonts w:ascii="GHEA Grapalat" w:hAnsi="GHEA Grapalat"/>
          <w:i w:val="0"/>
          <w:sz w:val="24"/>
          <w:szCs w:val="24"/>
        </w:rPr>
      </w:pPr>
      <w:r w:rsidRPr="009C5B38">
        <w:rPr>
          <w:rFonts w:ascii="GHEA Grapalat" w:hAnsi="GHEA Grapalat"/>
          <w:i w:val="0"/>
          <w:sz w:val="24"/>
          <w:szCs w:val="24"/>
        </w:rPr>
        <w:t xml:space="preserve"> </w:t>
      </w:r>
    </w:p>
    <w:p w:rsidR="008438B8" w:rsidRPr="00273655" w:rsidRDefault="008438B8" w:rsidP="008438B8">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г.Ереван, ул. Бузанда 1/4, объявляет запрос котировок, который проводится одним этапом.</w:t>
      </w:r>
    </w:p>
    <w:p w:rsidR="0034750E" w:rsidRPr="00273655" w:rsidRDefault="0034750E" w:rsidP="0034750E">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273655">
        <w:rPr>
          <w:rFonts w:ascii="GHEA Grapalat" w:hAnsi="GHEA Grapalat"/>
          <w:i w:val="0"/>
          <w:sz w:val="22"/>
          <w:szCs w:val="22"/>
          <w:lang w:eastAsia="en-US" w:bidi="ar-SA"/>
        </w:rPr>
        <w:t xml:space="preserve">услуг </w:t>
      </w:r>
      <w:r>
        <w:rPr>
          <w:rFonts w:ascii="GHEA Grapalat" w:hAnsi="GHEA Grapalat"/>
          <w:i w:val="0"/>
          <w:sz w:val="22"/>
          <w:szCs w:val="22"/>
        </w:rPr>
        <w:t>по техническому обслуживанию транспортных средств</w:t>
      </w:r>
      <w:r w:rsidRPr="00273655">
        <w:rPr>
          <w:rFonts w:ascii="GHEA Grapalat" w:hAnsi="GHEA Grapalat"/>
          <w:i w:val="0"/>
          <w:sz w:val="22"/>
          <w:szCs w:val="22"/>
        </w:rPr>
        <w:t xml:space="preserve"> (далее — договор).</w:t>
      </w:r>
    </w:p>
    <w:p w:rsidR="008438B8" w:rsidRPr="009044F1" w:rsidRDefault="008438B8" w:rsidP="008438B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8438B8" w:rsidRDefault="008438B8" w:rsidP="008438B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8438B8" w:rsidRPr="003F762C" w:rsidRDefault="008438B8" w:rsidP="008438B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438B8" w:rsidRPr="00D5443D" w:rsidRDefault="008438B8" w:rsidP="008438B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438B8" w:rsidRPr="009C5B38" w:rsidRDefault="008438B8" w:rsidP="008438B8">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Заявки на запрос котировок необходимо подать по адресу: РА г.Ереван, ул. Бузанда 1/4. в документарной форме, до 1</w:t>
      </w:r>
      <w:r w:rsidRPr="009C5B38">
        <w:rPr>
          <w:rFonts w:ascii="GHEA Grapalat" w:hAnsi="GHEA Grapalat"/>
          <w:i w:val="0"/>
          <w:sz w:val="22"/>
          <w:szCs w:val="22"/>
        </w:rPr>
        <w:t>1</w:t>
      </w:r>
      <w:r w:rsidRPr="00273655">
        <w:rPr>
          <w:rFonts w:ascii="GHEA Grapalat" w:hAnsi="GHEA Grapalat"/>
          <w:i w:val="0"/>
          <w:sz w:val="22"/>
          <w:szCs w:val="22"/>
        </w:rPr>
        <w:t xml:space="preserve">:00 часов 7-го дня со дня опубликования настоящего объявления. </w:t>
      </w:r>
    </w:p>
    <w:p w:rsidR="008438B8" w:rsidRPr="00D85563" w:rsidRDefault="008438B8" w:rsidP="008438B8">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8438B8" w:rsidRPr="00273655" w:rsidRDefault="008438B8" w:rsidP="008438B8">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Вскрытие заявок будет проводиться по адресу РА г.Ереван, ул. Бузанда 1/4, в 1</w:t>
      </w:r>
      <w:r w:rsidRPr="009C5B38">
        <w:rPr>
          <w:rFonts w:ascii="GHEA Grapalat" w:hAnsi="GHEA Grapalat"/>
          <w:i w:val="0"/>
          <w:sz w:val="22"/>
          <w:szCs w:val="22"/>
        </w:rPr>
        <w:t>1</w:t>
      </w:r>
      <w:r w:rsidRPr="00273655">
        <w:rPr>
          <w:rFonts w:ascii="GHEA Grapalat" w:hAnsi="GHEA Grapalat"/>
          <w:i w:val="0"/>
          <w:sz w:val="22"/>
          <w:szCs w:val="22"/>
        </w:rPr>
        <w:t xml:space="preserve">:00 часов, </w:t>
      </w:r>
      <w:r w:rsidR="00B74800" w:rsidRPr="00B74800">
        <w:rPr>
          <w:rFonts w:ascii="GHEA Grapalat" w:hAnsi="GHEA Grapalat"/>
          <w:i w:val="0"/>
          <w:sz w:val="22"/>
          <w:szCs w:val="22"/>
          <w:lang w:val="en-US"/>
        </w:rPr>
        <w:t>12</w:t>
      </w:r>
      <w:r w:rsidRPr="00B74800">
        <w:rPr>
          <w:rFonts w:ascii="GHEA Grapalat" w:hAnsi="GHEA Grapalat"/>
          <w:i w:val="0"/>
          <w:sz w:val="22"/>
          <w:szCs w:val="22"/>
        </w:rPr>
        <w:t>.</w:t>
      </w:r>
      <w:r w:rsidR="00786FDB" w:rsidRPr="00B74800">
        <w:rPr>
          <w:rFonts w:ascii="GHEA Grapalat" w:hAnsi="GHEA Grapalat"/>
          <w:i w:val="0"/>
          <w:sz w:val="22"/>
          <w:szCs w:val="22"/>
        </w:rPr>
        <w:t>12</w:t>
      </w:r>
      <w:r w:rsidRPr="00B74800">
        <w:rPr>
          <w:rFonts w:ascii="GHEA Grapalat" w:hAnsi="GHEA Grapalat"/>
          <w:i w:val="0"/>
          <w:sz w:val="22"/>
          <w:szCs w:val="22"/>
        </w:rPr>
        <w:t>.2025г.</w:t>
      </w:r>
    </w:p>
    <w:p w:rsidR="008438B8" w:rsidRPr="001B32D9" w:rsidRDefault="008438B8" w:rsidP="008438B8">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438B8" w:rsidRPr="00273655" w:rsidRDefault="008438B8" w:rsidP="008438B8">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2"/>
          <w:szCs w:val="22"/>
        </w:rPr>
        <w:t>Нарине Абраамяну.</w:t>
      </w:r>
    </w:p>
    <w:p w:rsidR="008438B8" w:rsidRDefault="008438B8" w:rsidP="008438B8">
      <w:pPr>
        <w:pStyle w:val="BodyTextIndent"/>
        <w:ind w:firstLine="567"/>
        <w:rPr>
          <w:rFonts w:ascii="GHEA Grapalat" w:hAnsi="GHEA Grapalat"/>
          <w:i w:val="0"/>
          <w:lang w:eastAsia="en-US" w:bidi="ar-SA"/>
        </w:rPr>
      </w:pPr>
    </w:p>
    <w:p w:rsidR="008438B8" w:rsidRDefault="008438B8" w:rsidP="008438B8">
      <w:pPr>
        <w:ind w:firstLine="708"/>
        <w:jc w:val="both"/>
        <w:rPr>
          <w:rFonts w:ascii="GHEA Grapalat" w:hAnsi="GHEA Grapalat"/>
          <w:sz w:val="22"/>
          <w:szCs w:val="20"/>
          <w:lang w:eastAsia="en-US" w:bidi="ar-SA"/>
        </w:rPr>
      </w:pPr>
    </w:p>
    <w:p w:rsidR="008438B8" w:rsidRDefault="008438B8" w:rsidP="008438B8">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8438B8" w:rsidRPr="00807E2B" w:rsidRDefault="008438B8" w:rsidP="008438B8">
      <w:pPr>
        <w:ind w:firstLine="708"/>
        <w:jc w:val="both"/>
        <w:rPr>
          <w:rFonts w:ascii="Sylfaen" w:hAnsi="Sylfaen"/>
          <w:i/>
        </w:rPr>
      </w:pPr>
      <w:r>
        <w:rPr>
          <w:rFonts w:ascii="GHEA Grapalat" w:hAnsi="GHEA Grapalat"/>
          <w:sz w:val="20"/>
          <w:szCs w:val="20"/>
        </w:rPr>
        <w:t xml:space="preserve">       эл.почта. </w:t>
      </w:r>
      <w:r w:rsidRPr="00DF78BE">
        <w:rPr>
          <w:rFonts w:ascii="GHEA Grapalat" w:hAnsi="GHEA Grapalat"/>
          <w:i/>
          <w:lang w:val="af-ZA"/>
        </w:rPr>
        <w:t>narine</w:t>
      </w:r>
      <w:r>
        <w:rPr>
          <w:rFonts w:ascii="GHEA Grapalat" w:hAnsi="GHEA Grapalat"/>
          <w:i/>
        </w:rPr>
        <w:t>.</w:t>
      </w:r>
      <w:r>
        <w:rPr>
          <w:rFonts w:ascii="GHEA Grapalat" w:hAnsi="GHEA Grapalat"/>
          <w:i/>
          <w:lang w:val="af-ZA"/>
        </w:rPr>
        <w:t>abrahamyan</w:t>
      </w:r>
      <w:r w:rsidRPr="00DF78BE">
        <w:rPr>
          <w:rFonts w:ascii="GHEA Grapalat" w:hAnsi="GHEA Grapalat"/>
          <w:i/>
          <w:lang w:val="af-ZA"/>
        </w:rPr>
        <w:t>@</w:t>
      </w:r>
      <w:r>
        <w:rPr>
          <w:rFonts w:ascii="GHEA Grapalat" w:hAnsi="GHEA Grapalat"/>
          <w:i/>
          <w:lang w:val="en-US"/>
        </w:rPr>
        <w:t>yerevan</w:t>
      </w:r>
      <w:r w:rsidRPr="00807E2B">
        <w:rPr>
          <w:rFonts w:ascii="GHEA Grapalat" w:hAnsi="GHEA Grapalat"/>
          <w:i/>
        </w:rPr>
        <w:t>.</w:t>
      </w:r>
      <w:r>
        <w:rPr>
          <w:rFonts w:ascii="GHEA Grapalat" w:hAnsi="GHEA Grapalat"/>
          <w:i/>
          <w:lang w:val="en-US"/>
        </w:rPr>
        <w:t>am</w:t>
      </w:r>
    </w:p>
    <w:p w:rsidR="008438B8" w:rsidRDefault="008438B8" w:rsidP="008438B8">
      <w:pPr>
        <w:ind w:firstLine="708"/>
        <w:jc w:val="both"/>
        <w:rPr>
          <w:rFonts w:ascii="GHEA Grapalat" w:hAnsi="GHEA Grapalat"/>
          <w:i/>
        </w:rPr>
      </w:pPr>
      <w:r>
        <w:rPr>
          <w:rFonts w:ascii="GHEA Grapalat" w:hAnsi="GHEA Grapalat"/>
          <w:i/>
        </w:rPr>
        <w:t xml:space="preserve">      Заказчик. ЗАО “Ергорсвет”</w:t>
      </w: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Default="008438B8"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EB2C32" w:rsidRDefault="00EB2C32" w:rsidP="008438B8">
      <w:pPr>
        <w:pStyle w:val="BodyText"/>
        <w:widowControl w:val="0"/>
        <w:spacing w:after="160"/>
        <w:ind w:firstLine="567"/>
        <w:jc w:val="right"/>
        <w:rPr>
          <w:rFonts w:ascii="GHEA Grapalat" w:hAnsi="GHEA Grapalat"/>
          <w:i/>
        </w:rPr>
      </w:pPr>
    </w:p>
    <w:p w:rsidR="008438B8" w:rsidRPr="00B02E29" w:rsidRDefault="008438B8" w:rsidP="008438B8">
      <w:pPr>
        <w:pStyle w:val="BodyText"/>
        <w:widowControl w:val="0"/>
        <w:spacing w:after="0"/>
        <w:ind w:right="-7" w:firstLine="567"/>
        <w:jc w:val="right"/>
        <w:rPr>
          <w:rFonts w:ascii="GHEA Grapalat" w:hAnsi="GHEA Grapalat" w:cs="Sylfaen"/>
          <w:i/>
        </w:rPr>
      </w:pPr>
      <w:r w:rsidRPr="00B02E29">
        <w:rPr>
          <w:rFonts w:ascii="GHEA Grapalat" w:hAnsi="GHEA Grapalat"/>
          <w:i/>
        </w:rPr>
        <w:t>Утверждено</w:t>
      </w:r>
    </w:p>
    <w:p w:rsidR="008438B8" w:rsidRPr="00B02E29" w:rsidRDefault="008438B8" w:rsidP="008438B8">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от </w:t>
      </w:r>
      <w:r w:rsidR="00B74800" w:rsidRPr="00B74800">
        <w:rPr>
          <w:rFonts w:ascii="GHEA Grapalat" w:hAnsi="GHEA Grapalat"/>
          <w:i/>
          <w:lang w:val="en-US"/>
        </w:rPr>
        <w:t>05</w:t>
      </w:r>
      <w:r w:rsidRPr="00B74800">
        <w:rPr>
          <w:rFonts w:ascii="GHEA Grapalat" w:hAnsi="GHEA Grapalat"/>
          <w:i/>
        </w:rPr>
        <w:t>.</w:t>
      </w:r>
      <w:r w:rsidR="00786FDB" w:rsidRPr="00B74800">
        <w:rPr>
          <w:rFonts w:ascii="GHEA Grapalat" w:hAnsi="GHEA Grapalat"/>
          <w:i/>
        </w:rPr>
        <w:t>12</w:t>
      </w:r>
      <w:r w:rsidRPr="00B74800">
        <w:rPr>
          <w:rFonts w:ascii="GHEA Grapalat" w:hAnsi="GHEA Grapalat"/>
          <w:i/>
        </w:rPr>
        <w:t>.2025г.</w:t>
      </w:r>
    </w:p>
    <w:p w:rsidR="008438B8" w:rsidRPr="00166A04" w:rsidRDefault="008438B8" w:rsidP="008438B8">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Pr="00B96DAF">
        <w:rPr>
          <w:rFonts w:ascii="GHEA Grapalat" w:hAnsi="GHEA Grapalat"/>
        </w:rPr>
        <w:t>2</w:t>
      </w:r>
      <w:r w:rsidR="00EB2C32">
        <w:rPr>
          <w:rFonts w:ascii="GHEA Grapalat" w:hAnsi="GHEA Grapalat"/>
          <w:lang w:val="en-US"/>
        </w:rPr>
        <w:t>6</w:t>
      </w:r>
      <w:r w:rsidRPr="00075E1E">
        <w:rPr>
          <w:rFonts w:ascii="GHEA Grapalat" w:hAnsi="GHEA Grapalat"/>
        </w:rPr>
        <w:t>/</w:t>
      </w:r>
      <w:r w:rsidR="00786FDB">
        <w:rPr>
          <w:rFonts w:ascii="GHEA Grapalat" w:hAnsi="GHEA Grapalat"/>
        </w:rPr>
        <w:t>9</w:t>
      </w: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2106B9" w:rsidRDefault="008438B8" w:rsidP="008438B8">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EB2C32" w:rsidRPr="00B02E29" w:rsidRDefault="00EB2C32" w:rsidP="00EB2C32">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EB2C32" w:rsidRPr="00B02E29" w:rsidRDefault="00EB2C32" w:rsidP="00EB2C32">
      <w:pPr>
        <w:pStyle w:val="BodyText"/>
        <w:widowControl w:val="0"/>
        <w:spacing w:after="160"/>
        <w:ind w:right="-7"/>
        <w:jc w:val="center"/>
        <w:rPr>
          <w:rFonts w:ascii="GHEA Grapalat" w:hAnsi="GHEA Grapalat" w:cs="Sylfaen"/>
        </w:rPr>
      </w:pPr>
    </w:p>
    <w:p w:rsidR="00EB2C32" w:rsidRPr="00B02E29" w:rsidRDefault="00EB2C32" w:rsidP="00EB2C32">
      <w:pPr>
        <w:pStyle w:val="BodyText"/>
        <w:widowControl w:val="0"/>
        <w:spacing w:after="160"/>
        <w:ind w:right="-7"/>
        <w:jc w:val="center"/>
        <w:rPr>
          <w:rFonts w:ascii="GHEA Grapalat" w:hAnsi="GHEA Grapalat" w:cs="Sylfaen"/>
        </w:rPr>
      </w:pPr>
    </w:p>
    <w:p w:rsidR="0034750E" w:rsidRPr="00092E25" w:rsidRDefault="0034750E" w:rsidP="0034750E">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Pr="001640F2">
        <w:rPr>
          <w:rFonts w:ascii="GHEA Grapalat" w:hAnsi="GHEA Grapalat" w:cs="Sylfaen"/>
        </w:rPr>
        <w:t xml:space="preserve">УСЛУГ </w:t>
      </w:r>
      <w:r>
        <w:rPr>
          <w:rFonts w:ascii="GHEA Grapalat" w:hAnsi="GHEA Grapalat" w:cs="Sylfaen"/>
        </w:rPr>
        <w:t>ПО ТЕХНИЧЕСКОМУ ОБСЛУЖИВАНИЮ ТРАНСПОРТНЫХ СРЕДСТВ</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34750E" w:rsidRPr="002106B9" w:rsidRDefault="0034750E" w:rsidP="0034750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Pr="009044F1" w:rsidRDefault="008438B8" w:rsidP="008438B8">
      <w:pPr>
        <w:jc w:val="both"/>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8438B8" w:rsidRPr="009044F1" w:rsidRDefault="008438B8" w:rsidP="008438B8">
      <w:pPr>
        <w:widowControl w:val="0"/>
        <w:spacing w:after="160"/>
        <w:ind w:firstLine="567"/>
        <w:jc w:val="center"/>
        <w:rPr>
          <w:rFonts w:ascii="GHEA Grapalat" w:hAnsi="GHEA Grapalat" w:cs="Sylfaen"/>
          <w:b/>
        </w:rPr>
      </w:pPr>
      <w:r w:rsidRPr="009044F1">
        <w:rPr>
          <w:rFonts w:ascii="GHEA Grapalat" w:hAnsi="GHEA Grapalat"/>
        </w:rPr>
        <w:br w:type="page"/>
      </w:r>
    </w:p>
    <w:p w:rsidR="00EB2C32" w:rsidRPr="009044F1" w:rsidRDefault="00EB2C32" w:rsidP="00EB2C32">
      <w:pPr>
        <w:widowControl w:val="0"/>
        <w:spacing w:after="160"/>
        <w:jc w:val="center"/>
        <w:rPr>
          <w:rFonts w:ascii="GHEA Grapalat" w:hAnsi="GHEA Grapalat"/>
          <w:b/>
        </w:rPr>
      </w:pPr>
      <w:r w:rsidRPr="009044F1">
        <w:rPr>
          <w:rFonts w:ascii="GHEA Grapalat" w:hAnsi="GHEA Grapalat"/>
          <w:b/>
        </w:rPr>
        <w:lastRenderedPageBreak/>
        <w:t>СОДЕРЖАНИЕ</w:t>
      </w:r>
    </w:p>
    <w:p w:rsidR="0034750E" w:rsidRPr="006211E3" w:rsidRDefault="0034750E" w:rsidP="0034750E">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34750E" w:rsidRPr="009044F1" w:rsidRDefault="0034750E" w:rsidP="0034750E">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34750E" w:rsidRPr="00D962A0" w:rsidRDefault="0034750E" w:rsidP="0034750E">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Pr>
          <w:rFonts w:ascii="GHEA Grapalat" w:hAnsi="GHEA Grapalat"/>
          <w:b/>
        </w:rPr>
        <w:t>ПО ТЕХНИЧЕСКОМУ ОБСЛУЖИВАНИЮ ТРАНСПОРТНЫХ СРЕДСТВ</w:t>
      </w:r>
      <w:r>
        <w:rPr>
          <w:rFonts w:ascii="GHEA Grapalat" w:hAnsi="GHEA Grapalat"/>
        </w:rPr>
        <w:t xml:space="preserve"> </w:t>
      </w:r>
      <w:r w:rsidRPr="00FC3722">
        <w:rPr>
          <w:rFonts w:ascii="GHEA Grapalat" w:hAnsi="GHEA Grapalat"/>
          <w:b/>
        </w:rPr>
        <w:t>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8438B8" w:rsidRPr="009044F1" w:rsidRDefault="008438B8" w:rsidP="008438B8">
      <w:pPr>
        <w:widowControl w:val="0"/>
        <w:spacing w:after="160"/>
        <w:jc w:val="center"/>
        <w:rPr>
          <w:rFonts w:ascii="GHEA Grapalat" w:hAnsi="GHEA Grapalat" w:cs="Sylfaen"/>
          <w:b/>
        </w:rPr>
      </w:pPr>
    </w:p>
    <w:p w:rsidR="008438B8" w:rsidRPr="008842CE" w:rsidRDefault="008438B8" w:rsidP="008438B8">
      <w:pPr>
        <w:widowControl w:val="0"/>
        <w:spacing w:after="160"/>
        <w:jc w:val="center"/>
        <w:rPr>
          <w:rFonts w:ascii="GHEA Grapalat" w:hAnsi="GHEA Grapalat"/>
          <w:b/>
        </w:rPr>
      </w:pPr>
      <w:r w:rsidRPr="009044F1">
        <w:rPr>
          <w:rFonts w:ascii="GHEA Grapalat" w:hAnsi="GHEA Grapalat"/>
          <w:b/>
        </w:rPr>
        <w:t>ЧАСТЬ I.</w:t>
      </w:r>
    </w:p>
    <w:p w:rsidR="008438B8" w:rsidRPr="008842CE" w:rsidRDefault="008438B8" w:rsidP="008438B8">
      <w:pPr>
        <w:widowControl w:val="0"/>
        <w:spacing w:after="160"/>
        <w:jc w:val="center"/>
        <w:rPr>
          <w:rFonts w:ascii="GHEA Grapalat" w:hAnsi="GHEA Grapalat"/>
        </w:rPr>
      </w:pP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8438B8" w:rsidRPr="009044F1"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8438B8" w:rsidRPr="009044F1"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8438B8" w:rsidRPr="008842CE"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Pr="00374F4A" w:rsidRDefault="008438B8" w:rsidP="008438B8">
      <w:pPr>
        <w:widowControl w:val="0"/>
        <w:spacing w:after="160"/>
        <w:jc w:val="center"/>
        <w:rPr>
          <w:rFonts w:ascii="GHEA Grapalat" w:hAnsi="GHEA Grapalat"/>
          <w:b/>
        </w:rPr>
      </w:pPr>
      <w:r>
        <w:rPr>
          <w:rFonts w:ascii="GHEA Grapalat" w:hAnsi="GHEA Grapalat"/>
          <w:b/>
        </w:rPr>
        <w:t xml:space="preserve">ЧАСТЬ II. </w:t>
      </w:r>
    </w:p>
    <w:p w:rsidR="008438B8" w:rsidRPr="00374F4A"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p>
    <w:p w:rsidR="008438B8" w:rsidRPr="008842CE" w:rsidRDefault="008438B8" w:rsidP="008438B8">
      <w:pPr>
        <w:widowControl w:val="0"/>
        <w:spacing w:after="160"/>
        <w:jc w:val="center"/>
        <w:rPr>
          <w:rFonts w:ascii="GHEA Grapalat" w:hAnsi="GHEA Grapalat"/>
          <w:b/>
        </w:rPr>
      </w:pP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8438B8" w:rsidRPr="003A1EBB"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8438B8" w:rsidRPr="00625529"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8438B8" w:rsidRDefault="008438B8" w:rsidP="008438B8">
      <w:pPr>
        <w:rPr>
          <w:rFonts w:ascii="GHEA Grapalat" w:hAnsi="GHEA Grapalat"/>
          <w:spacing w:val="-6"/>
        </w:rPr>
      </w:pPr>
      <w:r>
        <w:rPr>
          <w:rFonts w:ascii="GHEA Grapalat" w:hAnsi="GHEA Grapalat"/>
          <w:spacing w:val="-6"/>
        </w:rPr>
        <w:br w:type="page"/>
      </w:r>
    </w:p>
    <w:p w:rsidR="008438B8" w:rsidRPr="006D2DF7" w:rsidRDefault="008438B8" w:rsidP="008438B8">
      <w:pPr>
        <w:widowControl w:val="0"/>
        <w:spacing w:after="160"/>
        <w:ind w:firstLine="360"/>
        <w:jc w:val="both"/>
        <w:rPr>
          <w:rFonts w:ascii="GHEA Grapalat" w:hAnsi="GHEA Grapalat"/>
          <w:spacing w:val="-6"/>
        </w:rPr>
      </w:pPr>
      <w:r w:rsidRPr="006D2DF7">
        <w:rPr>
          <w:rFonts w:ascii="GHEA Grapalat" w:hAnsi="GHEA Grapalat"/>
          <w:spacing w:val="-6"/>
        </w:rPr>
        <w:lastRenderedPageBreak/>
        <w:t>Настоящее Приглашение предоставляе</w:t>
      </w:r>
      <w:r>
        <w:rPr>
          <w:rFonts w:ascii="GHEA Grapalat" w:hAnsi="GHEA Grapalat"/>
          <w:spacing w:val="-6"/>
        </w:rPr>
        <w:t>тся в дополнение к объявлению о</w:t>
      </w:r>
      <w:r w:rsidRPr="006D2DF7">
        <w:rPr>
          <w:rFonts w:ascii="GHEA Grapalat" w:hAnsi="GHEA Grapalat"/>
          <w:spacing w:val="-6"/>
        </w:rPr>
        <w:t xml:space="preserve"> </w:t>
      </w:r>
      <w:r w:rsidRPr="00273655">
        <w:rPr>
          <w:rFonts w:ascii="GHEA Grapalat" w:hAnsi="GHEA Grapalat"/>
          <w:sz w:val="22"/>
          <w:szCs w:val="22"/>
        </w:rPr>
        <w:t>запрос</w:t>
      </w:r>
      <w:r>
        <w:rPr>
          <w:rFonts w:ascii="GHEA Grapalat" w:hAnsi="GHEA Grapalat"/>
          <w:sz w:val="22"/>
          <w:szCs w:val="22"/>
        </w:rPr>
        <w:t>е</w:t>
      </w:r>
      <w:r w:rsidRPr="00273655">
        <w:rPr>
          <w:rFonts w:ascii="GHEA Grapalat" w:hAnsi="GHEA Grapalat"/>
          <w:sz w:val="22"/>
          <w:szCs w:val="22"/>
        </w:rPr>
        <w:t xml:space="preserve"> котировок</w:t>
      </w:r>
      <w:r w:rsidRPr="006D2DF7">
        <w:rPr>
          <w:rFonts w:ascii="GHEA Grapalat" w:hAnsi="GHEA Grapalat"/>
          <w:spacing w:val="-6"/>
        </w:rPr>
        <w:t xml:space="preserve">,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Pr>
          <w:rFonts w:ascii="GHEA Grapalat" w:hAnsi="GHEA Grapalat"/>
        </w:rPr>
        <w:t>2</w:t>
      </w:r>
      <w:r w:rsidR="00EB2C32">
        <w:rPr>
          <w:rFonts w:ascii="GHEA Grapalat" w:hAnsi="GHEA Grapalat"/>
          <w:lang w:val="en-US"/>
        </w:rPr>
        <w:t>6</w:t>
      </w:r>
      <w:r w:rsidR="00EB2C32">
        <w:rPr>
          <w:rFonts w:ascii="GHEA Grapalat" w:hAnsi="GHEA Grapalat"/>
        </w:rPr>
        <w:t>/</w:t>
      </w:r>
      <w:r w:rsidR="00786FDB">
        <w:rPr>
          <w:rFonts w:ascii="GHEA Grapalat" w:hAnsi="GHEA Grapalat"/>
          <w:lang w:val="en-US"/>
        </w:rPr>
        <w:t>9</w:t>
      </w:r>
      <w:r w:rsidRPr="006D2DF7">
        <w:rPr>
          <w:rFonts w:ascii="GHEA Grapalat" w:hAnsi="GHEA Grapalat"/>
          <w:spacing w:val="-6"/>
        </w:rPr>
        <w:t xml:space="preserve"> (далее — процедура).</w:t>
      </w:r>
    </w:p>
    <w:p w:rsidR="008438B8" w:rsidRPr="000B2CFA" w:rsidRDefault="008438B8" w:rsidP="008438B8">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8438B8" w:rsidRPr="009044F1" w:rsidRDefault="008438B8" w:rsidP="008438B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8438B8" w:rsidRPr="009044F1" w:rsidRDefault="008438B8" w:rsidP="008438B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438B8" w:rsidRPr="009C5B38" w:rsidRDefault="008438B8" w:rsidP="008438B8">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r>
        <w:rPr>
          <w:rFonts w:ascii="GHEA Grapalat" w:hAnsi="GHEA Grapalat"/>
          <w:i/>
          <w:lang w:val="af-ZA"/>
        </w:rPr>
        <w:t>narine.abrahamyan</w:t>
      </w:r>
      <w:r w:rsidRPr="00DF78BE">
        <w:rPr>
          <w:rFonts w:ascii="GHEA Grapalat" w:hAnsi="GHEA Grapalat"/>
          <w:i/>
          <w:lang w:val="af-ZA"/>
        </w:rPr>
        <w:t>@</w:t>
      </w:r>
      <w:r>
        <w:rPr>
          <w:rFonts w:ascii="GHEA Grapalat" w:hAnsi="GHEA Grapalat"/>
          <w:i/>
          <w:lang w:val="af-ZA"/>
        </w:rPr>
        <w:t>yerevan.am</w:t>
      </w: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EB2C32" w:rsidRDefault="00EB2C32" w:rsidP="008438B8">
      <w:pPr>
        <w:widowControl w:val="0"/>
        <w:spacing w:after="160"/>
        <w:jc w:val="center"/>
        <w:rPr>
          <w:rFonts w:ascii="GHEA Grapalat" w:hAnsi="GHEA Grapalat"/>
        </w:rPr>
      </w:pPr>
    </w:p>
    <w:p w:rsidR="00EB2C32" w:rsidRDefault="00EB2C32"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Pr="009044F1" w:rsidRDefault="008438B8" w:rsidP="008438B8">
      <w:pPr>
        <w:widowControl w:val="0"/>
        <w:spacing w:after="160"/>
        <w:jc w:val="center"/>
        <w:rPr>
          <w:rFonts w:ascii="GHEA Grapalat" w:hAnsi="GHEA Grapalat"/>
        </w:rPr>
      </w:pPr>
      <w:r w:rsidRPr="009044F1">
        <w:rPr>
          <w:rFonts w:ascii="GHEA Grapalat" w:hAnsi="GHEA Grapalat"/>
        </w:rPr>
        <w:t>ЧАСТЬ I</w:t>
      </w:r>
    </w:p>
    <w:p w:rsidR="008438B8" w:rsidRPr="009044F1" w:rsidRDefault="008438B8" w:rsidP="008438B8">
      <w:pPr>
        <w:pStyle w:val="Heading3"/>
        <w:keepNext w:val="0"/>
        <w:widowControl w:val="0"/>
        <w:spacing w:after="160" w:line="240" w:lineRule="auto"/>
        <w:rPr>
          <w:rFonts w:ascii="GHEA Grapalat" w:hAnsi="GHEA Grapalat"/>
          <w:sz w:val="24"/>
          <w:szCs w:val="24"/>
        </w:rPr>
      </w:pPr>
    </w:p>
    <w:p w:rsidR="00681D5D" w:rsidRPr="00B02E29" w:rsidRDefault="00681D5D" w:rsidP="00681D5D">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092E25">
        <w:rPr>
          <w:rFonts w:ascii="GHEA Grapalat" w:hAnsi="GHEA Grapalat"/>
          <w:i w:val="0"/>
          <w:sz w:val="24"/>
          <w:szCs w:val="24"/>
        </w:rPr>
        <w:t xml:space="preserve">услуг по техническому обслуживанию транспортных средств </w:t>
      </w:r>
      <w:r w:rsidRPr="00B02E29">
        <w:rPr>
          <w:rFonts w:ascii="GHEA Grapalat" w:hAnsi="GHEA Grapalat"/>
          <w:i w:val="0"/>
          <w:sz w:val="24"/>
          <w:szCs w:val="24"/>
        </w:rPr>
        <w:t>(далее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которые</w:t>
      </w:r>
      <w:r>
        <w:rPr>
          <w:rFonts w:ascii="GHEA Grapalat" w:hAnsi="GHEA Grapalat"/>
          <w:i w:val="0"/>
          <w:sz w:val="24"/>
          <w:szCs w:val="24"/>
        </w:rPr>
        <w:t xml:space="preserve"> </w:t>
      </w:r>
      <w:r w:rsidRPr="00B02E29">
        <w:rPr>
          <w:rFonts w:ascii="GHEA Grapalat" w:hAnsi="GHEA Grapalat"/>
          <w:i w:val="0"/>
          <w:sz w:val="24"/>
          <w:szCs w:val="24"/>
        </w:rPr>
        <w:t>сгруппированы</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лоты</w:t>
      </w:r>
      <w:r>
        <w:rPr>
          <w:rFonts w:ascii="GHEA Grapalat" w:hAnsi="GHEA Grapalat"/>
          <w:i w:val="0"/>
          <w:sz w:val="24"/>
          <w:szCs w:val="24"/>
        </w:rPr>
        <w:t xml:space="preserve"> </w:t>
      </w:r>
      <w:r w:rsidRPr="00B02E29">
        <w:rPr>
          <w:rFonts w:ascii="GHEA Grapalat" w:hAnsi="GHEA Grapalat"/>
          <w:i w:val="0"/>
          <w:sz w:val="24"/>
          <w:szCs w:val="24"/>
        </w:rPr>
        <w:t>"</w:t>
      </w:r>
      <w:r w:rsidR="00786FDB">
        <w:rPr>
          <w:rFonts w:ascii="GHEA Grapalat" w:hAnsi="GHEA Grapalat"/>
          <w:i w:val="0"/>
          <w:sz w:val="24"/>
          <w:szCs w:val="24"/>
        </w:rPr>
        <w:t>7</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681D5D" w:rsidRPr="009044F1" w:rsidTr="001251C3">
        <w:trPr>
          <w:jc w:val="center"/>
        </w:trPr>
        <w:tc>
          <w:tcPr>
            <w:tcW w:w="3403" w:type="dxa"/>
            <w:gridSpan w:val="2"/>
            <w:vAlign w:val="center"/>
          </w:tcPr>
          <w:p w:rsidR="00681D5D" w:rsidRPr="009044F1" w:rsidRDefault="00681D5D" w:rsidP="001251C3">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681D5D" w:rsidRPr="009044F1" w:rsidRDefault="00681D5D" w:rsidP="001251C3">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681D5D" w:rsidRPr="009044F1" w:rsidTr="001251C3">
        <w:trPr>
          <w:trHeight w:val="812"/>
          <w:jc w:val="center"/>
        </w:trPr>
        <w:tc>
          <w:tcPr>
            <w:tcW w:w="1175" w:type="dxa"/>
            <w:vAlign w:val="center"/>
          </w:tcPr>
          <w:p w:rsidR="00681D5D" w:rsidRPr="009044F1" w:rsidRDefault="00681D5D" w:rsidP="001251C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681D5D" w:rsidRPr="00E361B5" w:rsidRDefault="00681D5D" w:rsidP="001251C3">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r w:rsidRPr="00AF755D">
              <w:rPr>
                <w:rFonts w:ascii="Sylfaen" w:hAnsi="Sylfaen" w:cs="Arial"/>
              </w:rPr>
              <w:t xml:space="preserve"> До</w:t>
            </w:r>
          </w:p>
        </w:tc>
        <w:tc>
          <w:tcPr>
            <w:tcW w:w="6600" w:type="dxa"/>
            <w:vMerge/>
            <w:vAlign w:val="center"/>
          </w:tcPr>
          <w:p w:rsidR="00681D5D" w:rsidRPr="009044F1" w:rsidRDefault="00681D5D" w:rsidP="001251C3">
            <w:pPr>
              <w:pStyle w:val="BodyTextIndent2"/>
              <w:widowControl w:val="0"/>
              <w:spacing w:after="120" w:line="240" w:lineRule="auto"/>
              <w:ind w:firstLine="0"/>
              <w:rPr>
                <w:rFonts w:ascii="GHEA Grapalat" w:hAnsi="GHEA Grapalat"/>
                <w:sz w:val="24"/>
                <w:szCs w:val="24"/>
                <w:u w:val="single"/>
              </w:rPr>
            </w:pPr>
          </w:p>
        </w:tc>
      </w:tr>
      <w:tr w:rsidR="001A16D9" w:rsidRPr="00553EF3" w:rsidTr="001251C3">
        <w:trPr>
          <w:trHeight w:val="548"/>
          <w:jc w:val="center"/>
        </w:trPr>
        <w:tc>
          <w:tcPr>
            <w:tcW w:w="1175" w:type="dxa"/>
            <w:vAlign w:val="center"/>
          </w:tcPr>
          <w:p w:rsidR="001A16D9" w:rsidRPr="001F54E4" w:rsidRDefault="001A16D9" w:rsidP="001A16D9">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1</w:t>
            </w:r>
            <w:r>
              <w:rPr>
                <w:rFonts w:ascii="Sylfaen" w:hAnsi="Sylfaen" w:cs="Arial"/>
                <w:lang w:val="en-US"/>
              </w:rPr>
              <w:t xml:space="preserve"> </w:t>
            </w:r>
          </w:p>
        </w:tc>
        <w:tc>
          <w:tcPr>
            <w:tcW w:w="2228" w:type="dxa"/>
            <w:vAlign w:val="center"/>
          </w:tcPr>
          <w:p w:rsidR="001A16D9" w:rsidRDefault="001A16D9" w:rsidP="001A16D9">
            <w:pPr>
              <w:jc w:val="center"/>
              <w:rPr>
                <w:rFonts w:ascii="Arial LatArm" w:hAnsi="Arial LatArm" w:cs="Arial"/>
              </w:rPr>
            </w:pPr>
            <w:r>
              <w:rPr>
                <w:rFonts w:ascii="Sylfaen" w:hAnsi="Sylfaen" w:cs="Arial"/>
                <w:lang w:val="en-US"/>
              </w:rPr>
              <w:t>До</w:t>
            </w:r>
            <w:r>
              <w:rPr>
                <w:rFonts w:ascii="Arial LatArm" w:hAnsi="Arial LatArm" w:cs="Arial"/>
              </w:rPr>
              <w:t xml:space="preserve"> 500,000</w:t>
            </w:r>
          </w:p>
        </w:tc>
        <w:tc>
          <w:tcPr>
            <w:tcW w:w="6600" w:type="dxa"/>
            <w:vAlign w:val="center"/>
          </w:tcPr>
          <w:p w:rsidR="001A16D9" w:rsidRDefault="001A16D9" w:rsidP="001A16D9">
            <w:pPr>
              <w:rPr>
                <w:rFonts w:ascii="Arial Unicode" w:hAnsi="Arial Unicode" w:cs="Calibri"/>
              </w:rPr>
            </w:pPr>
            <w:r>
              <w:rPr>
                <w:rFonts w:ascii="Arial Unicode" w:hAnsi="Arial Unicode" w:cs="Calibri"/>
              </w:rPr>
              <w:t>Техническое обслуживание ГАЗ 322132                                      (</w:t>
            </w:r>
            <w:r>
              <w:rPr>
                <w:rFonts w:ascii="Arial LatArm" w:hAnsi="Arial LatArm" w:cs="Calibri"/>
              </w:rPr>
              <w:t xml:space="preserve"> </w:t>
            </w:r>
            <w:r>
              <w:rPr>
                <w:rFonts w:ascii="Calibri" w:hAnsi="Calibri" w:cs="Calibri"/>
              </w:rPr>
              <w:t>пассажирский</w:t>
            </w:r>
            <w:r>
              <w:rPr>
                <w:rFonts w:ascii="Arial LatArm" w:hAnsi="Arial LatArm" w:cs="Calibri"/>
              </w:rPr>
              <w:t xml:space="preserve"> </w:t>
            </w:r>
            <w:r>
              <w:rPr>
                <w:rFonts w:ascii="Calibri" w:hAnsi="Calibri" w:cs="Calibri"/>
              </w:rPr>
              <w:t>ГАЗель</w:t>
            </w:r>
            <w:r>
              <w:rPr>
                <w:rFonts w:ascii="Arial Unicode" w:hAnsi="Arial Unicode" w:cs="Calibri"/>
              </w:rPr>
              <w:t xml:space="preserve">)                        </w:t>
            </w:r>
          </w:p>
        </w:tc>
      </w:tr>
      <w:tr w:rsidR="001A16D9" w:rsidRPr="00553EF3" w:rsidTr="001251C3">
        <w:trPr>
          <w:trHeight w:val="530"/>
          <w:jc w:val="center"/>
        </w:trPr>
        <w:tc>
          <w:tcPr>
            <w:tcW w:w="1175" w:type="dxa"/>
            <w:vAlign w:val="center"/>
          </w:tcPr>
          <w:p w:rsidR="001A16D9" w:rsidRPr="00800E5A" w:rsidRDefault="001A16D9" w:rsidP="001A16D9">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2</w:t>
            </w:r>
          </w:p>
        </w:tc>
        <w:tc>
          <w:tcPr>
            <w:tcW w:w="2228" w:type="dxa"/>
            <w:vAlign w:val="center"/>
          </w:tcPr>
          <w:p w:rsidR="001A16D9" w:rsidRDefault="001A16D9" w:rsidP="001A16D9">
            <w:pPr>
              <w:jc w:val="center"/>
              <w:rPr>
                <w:rFonts w:ascii="Arial LatArm" w:hAnsi="Arial LatArm" w:cs="Arial"/>
              </w:rPr>
            </w:pPr>
            <w:r>
              <w:rPr>
                <w:rFonts w:ascii="Sylfaen" w:hAnsi="Sylfaen" w:cs="Arial"/>
                <w:lang w:val="en-US"/>
              </w:rPr>
              <w:t>До</w:t>
            </w:r>
            <w:r>
              <w:rPr>
                <w:rFonts w:ascii="Arial LatArm" w:hAnsi="Arial LatArm" w:cs="Arial"/>
              </w:rPr>
              <w:t xml:space="preserve"> 700,000</w:t>
            </w:r>
          </w:p>
        </w:tc>
        <w:tc>
          <w:tcPr>
            <w:tcW w:w="6600" w:type="dxa"/>
            <w:vAlign w:val="center"/>
          </w:tcPr>
          <w:p w:rsidR="001A16D9" w:rsidRDefault="001A16D9" w:rsidP="001271CC">
            <w:pPr>
              <w:rPr>
                <w:rFonts w:ascii="Arial Unicode" w:hAnsi="Arial Unicode"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ЗИЛ</w:t>
            </w:r>
            <w:r>
              <w:rPr>
                <w:rFonts w:ascii="Arial LatArm" w:hAnsi="Arial LatArm" w:cs="Calibri"/>
              </w:rPr>
              <w:t xml:space="preserve"> </w:t>
            </w:r>
            <w:r>
              <w:rPr>
                <w:rFonts w:ascii="Arial Unicode" w:hAnsi="Arial Unicode" w:cs="Calibri"/>
              </w:rPr>
              <w:t xml:space="preserve"> 431412 </w:t>
            </w:r>
            <w:r>
              <w:rPr>
                <w:rFonts w:ascii="Calibri" w:hAnsi="Calibri" w:cs="Calibri"/>
              </w:rPr>
              <w:t>автокран</w:t>
            </w:r>
            <w:r>
              <w:rPr>
                <w:rFonts w:ascii="Arial LatArm" w:hAnsi="Arial LatArm" w:cs="Calibri"/>
              </w:rPr>
              <w:t xml:space="preserve">      </w:t>
            </w:r>
          </w:p>
        </w:tc>
      </w:tr>
      <w:tr w:rsidR="001A16D9" w:rsidRPr="00553EF3" w:rsidTr="001251C3">
        <w:trPr>
          <w:trHeight w:val="530"/>
          <w:jc w:val="center"/>
        </w:trPr>
        <w:tc>
          <w:tcPr>
            <w:tcW w:w="1175" w:type="dxa"/>
            <w:vAlign w:val="center"/>
          </w:tcPr>
          <w:p w:rsidR="001A16D9" w:rsidRPr="00800E5A" w:rsidRDefault="001A16D9" w:rsidP="001A16D9">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3</w:t>
            </w:r>
          </w:p>
        </w:tc>
        <w:tc>
          <w:tcPr>
            <w:tcW w:w="2228" w:type="dxa"/>
            <w:vAlign w:val="center"/>
          </w:tcPr>
          <w:p w:rsidR="001A16D9" w:rsidRDefault="001A16D9" w:rsidP="001A16D9">
            <w:pPr>
              <w:jc w:val="center"/>
              <w:rPr>
                <w:rFonts w:ascii="Arial LatArm" w:hAnsi="Arial LatArm" w:cs="Arial"/>
              </w:rPr>
            </w:pPr>
            <w:r>
              <w:rPr>
                <w:rFonts w:ascii="Sylfaen" w:hAnsi="Sylfaen" w:cs="Arial"/>
                <w:lang w:val="en-US"/>
              </w:rPr>
              <w:t>До</w:t>
            </w:r>
            <w:r>
              <w:rPr>
                <w:rFonts w:ascii="Arial LatArm" w:hAnsi="Arial LatArm" w:cs="Arial"/>
              </w:rPr>
              <w:t xml:space="preserve"> 800,000</w:t>
            </w:r>
          </w:p>
        </w:tc>
        <w:tc>
          <w:tcPr>
            <w:tcW w:w="6600" w:type="dxa"/>
            <w:vAlign w:val="center"/>
          </w:tcPr>
          <w:p w:rsidR="001A16D9" w:rsidRDefault="001A16D9" w:rsidP="001271CC">
            <w:pPr>
              <w:rPr>
                <w:rFonts w:ascii="Arial Unicode" w:hAnsi="Arial Unicode"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ЗИЛ</w:t>
            </w:r>
            <w:r>
              <w:rPr>
                <w:rFonts w:ascii="Arial Unicode" w:hAnsi="Arial Unicode" w:cs="Calibri"/>
              </w:rPr>
              <w:t xml:space="preserve">  43-180                              </w:t>
            </w:r>
            <w:r>
              <w:rPr>
                <w:rFonts w:ascii="Calibri" w:hAnsi="Calibri" w:cs="Calibri"/>
              </w:rPr>
              <w:t>грузовой</w:t>
            </w:r>
            <w:r>
              <w:rPr>
                <w:rFonts w:ascii="Arial LatArm" w:hAnsi="Arial LatArm" w:cs="Calibri"/>
              </w:rPr>
              <w:t xml:space="preserve"> </w:t>
            </w:r>
            <w:r>
              <w:rPr>
                <w:rFonts w:ascii="Calibri" w:hAnsi="Calibri" w:cs="Calibri"/>
              </w:rPr>
              <w:t>автомобиль</w:t>
            </w:r>
            <w:r>
              <w:rPr>
                <w:rFonts w:ascii="Arial LatArm" w:hAnsi="Arial LatArm" w:cs="Calibri"/>
              </w:rPr>
              <w:t xml:space="preserve">                 </w:t>
            </w:r>
          </w:p>
        </w:tc>
      </w:tr>
      <w:tr w:rsidR="001A16D9" w:rsidRPr="00553EF3" w:rsidTr="001251C3">
        <w:trPr>
          <w:trHeight w:val="530"/>
          <w:jc w:val="center"/>
        </w:trPr>
        <w:tc>
          <w:tcPr>
            <w:tcW w:w="1175" w:type="dxa"/>
            <w:vAlign w:val="center"/>
          </w:tcPr>
          <w:p w:rsidR="001A16D9" w:rsidRPr="00800E5A" w:rsidRDefault="001A16D9" w:rsidP="001A16D9">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4</w:t>
            </w:r>
          </w:p>
        </w:tc>
        <w:tc>
          <w:tcPr>
            <w:tcW w:w="2228" w:type="dxa"/>
            <w:vAlign w:val="center"/>
          </w:tcPr>
          <w:p w:rsidR="001A16D9" w:rsidRDefault="001A16D9" w:rsidP="001A16D9">
            <w:pPr>
              <w:jc w:val="center"/>
              <w:rPr>
                <w:rFonts w:ascii="Arial LatArm" w:hAnsi="Arial LatArm" w:cs="Arial"/>
              </w:rPr>
            </w:pPr>
            <w:r>
              <w:rPr>
                <w:rFonts w:ascii="Sylfaen" w:hAnsi="Sylfaen" w:cs="Arial"/>
                <w:lang w:val="en-US"/>
              </w:rPr>
              <w:t>До</w:t>
            </w:r>
            <w:r>
              <w:rPr>
                <w:rFonts w:ascii="Arial LatArm" w:hAnsi="Arial LatArm" w:cs="Arial"/>
              </w:rPr>
              <w:t xml:space="preserve"> 4,000,000</w:t>
            </w:r>
          </w:p>
        </w:tc>
        <w:tc>
          <w:tcPr>
            <w:tcW w:w="6600" w:type="dxa"/>
            <w:vAlign w:val="center"/>
          </w:tcPr>
          <w:p w:rsidR="001A16D9" w:rsidRDefault="001A16D9" w:rsidP="001A16D9">
            <w:pPr>
              <w:rPr>
                <w:rFonts w:ascii="Arial" w:hAnsi="Arial" w:cs="Arial"/>
                <w:color w:val="000000"/>
              </w:rPr>
            </w:pPr>
            <w:r>
              <w:rPr>
                <w:rFonts w:ascii="Arial" w:hAnsi="Arial" w:cs="Arial"/>
                <w:color w:val="000000"/>
              </w:rPr>
              <w:t>Техническое</w:t>
            </w:r>
            <w:r>
              <w:rPr>
                <w:rFonts w:ascii="Arial LatArm" w:hAnsi="Arial LatArm" w:cs="Arial"/>
                <w:color w:val="000000"/>
              </w:rPr>
              <w:t xml:space="preserve"> </w:t>
            </w:r>
            <w:r>
              <w:rPr>
                <w:rFonts w:ascii="Arial" w:hAnsi="Arial" w:cs="Arial"/>
                <w:color w:val="000000"/>
              </w:rPr>
              <w:t>обслуживание</w:t>
            </w:r>
            <w:r>
              <w:rPr>
                <w:rFonts w:ascii="Arial LatArm" w:hAnsi="Arial LatArm" w:cs="Arial"/>
                <w:color w:val="000000"/>
              </w:rPr>
              <w:t xml:space="preserve"> </w:t>
            </w:r>
            <w:r>
              <w:rPr>
                <w:rFonts w:ascii="Arial" w:hAnsi="Arial" w:cs="Arial"/>
                <w:color w:val="000000"/>
              </w:rPr>
              <w:t>автовышек</w:t>
            </w:r>
            <w:r>
              <w:rPr>
                <w:rFonts w:ascii="Arial LatArm" w:hAnsi="Arial LatArm" w:cs="Arial"/>
                <w:color w:val="000000"/>
              </w:rPr>
              <w:t xml:space="preserve">  MITSUBISHI CANTER      </w:t>
            </w:r>
          </w:p>
        </w:tc>
      </w:tr>
      <w:tr w:rsidR="001A16D9" w:rsidRPr="00553EF3" w:rsidTr="001251C3">
        <w:trPr>
          <w:trHeight w:val="530"/>
          <w:jc w:val="center"/>
        </w:trPr>
        <w:tc>
          <w:tcPr>
            <w:tcW w:w="1175" w:type="dxa"/>
            <w:vAlign w:val="center"/>
          </w:tcPr>
          <w:p w:rsidR="001A16D9" w:rsidRPr="00800E5A" w:rsidRDefault="001A16D9" w:rsidP="001A16D9">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5</w:t>
            </w:r>
          </w:p>
        </w:tc>
        <w:tc>
          <w:tcPr>
            <w:tcW w:w="2228" w:type="dxa"/>
            <w:vAlign w:val="center"/>
          </w:tcPr>
          <w:p w:rsidR="001A16D9" w:rsidRDefault="001A16D9" w:rsidP="001A16D9">
            <w:pPr>
              <w:jc w:val="center"/>
              <w:rPr>
                <w:rFonts w:ascii="Arial LatArm" w:hAnsi="Arial LatArm" w:cs="Arial"/>
              </w:rPr>
            </w:pPr>
            <w:r>
              <w:rPr>
                <w:rFonts w:ascii="Sylfaen" w:hAnsi="Sylfaen" w:cs="Arial"/>
                <w:lang w:val="en-US"/>
              </w:rPr>
              <w:t>До</w:t>
            </w:r>
            <w:r>
              <w:rPr>
                <w:rFonts w:ascii="Arial LatArm" w:hAnsi="Arial LatArm" w:cs="Arial"/>
              </w:rPr>
              <w:t xml:space="preserve"> 1,500,000</w:t>
            </w:r>
          </w:p>
        </w:tc>
        <w:tc>
          <w:tcPr>
            <w:tcW w:w="6600" w:type="dxa"/>
            <w:vAlign w:val="center"/>
          </w:tcPr>
          <w:p w:rsidR="001A16D9" w:rsidRDefault="001A16D9" w:rsidP="001A16D9">
            <w:pP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NISSAN CABSTAR </w:t>
            </w:r>
          </w:p>
        </w:tc>
      </w:tr>
      <w:tr w:rsidR="001A16D9" w:rsidRPr="00553EF3" w:rsidTr="001251C3">
        <w:trPr>
          <w:trHeight w:val="530"/>
          <w:jc w:val="center"/>
        </w:trPr>
        <w:tc>
          <w:tcPr>
            <w:tcW w:w="1175" w:type="dxa"/>
            <w:vAlign w:val="center"/>
          </w:tcPr>
          <w:p w:rsidR="001A16D9" w:rsidRPr="00800E5A" w:rsidRDefault="001A16D9" w:rsidP="001A16D9">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6</w:t>
            </w:r>
          </w:p>
        </w:tc>
        <w:tc>
          <w:tcPr>
            <w:tcW w:w="2228" w:type="dxa"/>
            <w:vAlign w:val="center"/>
          </w:tcPr>
          <w:p w:rsidR="001A16D9" w:rsidRDefault="001A16D9" w:rsidP="001A16D9">
            <w:pPr>
              <w:jc w:val="center"/>
              <w:rPr>
                <w:rFonts w:ascii="Arial LatArm" w:hAnsi="Arial LatArm" w:cs="Arial"/>
              </w:rPr>
            </w:pPr>
            <w:r>
              <w:rPr>
                <w:rFonts w:ascii="Sylfaen" w:hAnsi="Sylfaen" w:cs="Arial"/>
                <w:lang w:val="en-US"/>
              </w:rPr>
              <w:t>До</w:t>
            </w:r>
            <w:r>
              <w:rPr>
                <w:rFonts w:ascii="Arial LatArm" w:hAnsi="Arial LatArm" w:cs="Arial"/>
              </w:rPr>
              <w:t xml:space="preserve"> 2,000,000</w:t>
            </w:r>
          </w:p>
        </w:tc>
        <w:tc>
          <w:tcPr>
            <w:tcW w:w="6600" w:type="dxa"/>
            <w:vAlign w:val="center"/>
          </w:tcPr>
          <w:p w:rsidR="001A16D9" w:rsidRDefault="001A16D9" w:rsidP="001A16D9">
            <w:pPr>
              <w:rPr>
                <w:rFonts w:ascii="Arial LatArm" w:hAnsi="Arial LatArm"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MERSEDES-BENZ 815D        </w:t>
            </w:r>
          </w:p>
        </w:tc>
      </w:tr>
      <w:tr w:rsidR="001A16D9" w:rsidRPr="00553EF3" w:rsidTr="001251C3">
        <w:trPr>
          <w:trHeight w:val="530"/>
          <w:jc w:val="center"/>
        </w:trPr>
        <w:tc>
          <w:tcPr>
            <w:tcW w:w="1175" w:type="dxa"/>
            <w:vAlign w:val="center"/>
          </w:tcPr>
          <w:p w:rsidR="001A16D9" w:rsidRPr="00800E5A" w:rsidRDefault="001A16D9" w:rsidP="001A16D9">
            <w:pPr>
              <w:pStyle w:val="BodyTextIndent2"/>
              <w:widowControl w:val="0"/>
              <w:spacing w:after="120" w:line="240" w:lineRule="auto"/>
              <w:ind w:firstLine="0"/>
              <w:jc w:val="center"/>
              <w:rPr>
                <w:rFonts w:ascii="Arial Unicode" w:hAnsi="Arial Unicode" w:cs="Arial Unicode"/>
                <w:sz w:val="22"/>
                <w:szCs w:val="18"/>
                <w:lang w:val="en-US"/>
              </w:rPr>
            </w:pPr>
            <w:r>
              <w:rPr>
                <w:rFonts w:ascii="Arial Unicode" w:hAnsi="Arial Unicode" w:cs="Arial Unicode"/>
                <w:sz w:val="22"/>
                <w:szCs w:val="18"/>
                <w:lang w:val="en-US"/>
              </w:rPr>
              <w:t>7</w:t>
            </w:r>
          </w:p>
        </w:tc>
        <w:tc>
          <w:tcPr>
            <w:tcW w:w="2228" w:type="dxa"/>
            <w:vAlign w:val="center"/>
          </w:tcPr>
          <w:p w:rsidR="001A16D9" w:rsidRDefault="001A16D9" w:rsidP="001A16D9">
            <w:pPr>
              <w:jc w:val="center"/>
              <w:rPr>
                <w:rFonts w:ascii="Arial LatArm" w:hAnsi="Arial LatArm" w:cs="Arial"/>
              </w:rPr>
            </w:pPr>
            <w:r>
              <w:rPr>
                <w:rFonts w:ascii="Sylfaen" w:hAnsi="Sylfaen" w:cs="Arial"/>
                <w:lang w:val="en-US"/>
              </w:rPr>
              <w:t>До</w:t>
            </w:r>
            <w:r>
              <w:rPr>
                <w:rFonts w:ascii="Arial LatArm" w:hAnsi="Arial LatArm" w:cs="Arial"/>
              </w:rPr>
              <w:t xml:space="preserve"> 4,000,000</w:t>
            </w:r>
          </w:p>
        </w:tc>
        <w:tc>
          <w:tcPr>
            <w:tcW w:w="6600" w:type="dxa"/>
            <w:vAlign w:val="center"/>
          </w:tcPr>
          <w:p w:rsidR="001A16D9" w:rsidRDefault="001A16D9" w:rsidP="001A16D9">
            <w:pPr>
              <w:rPr>
                <w:rFonts w:ascii="Arial LatArm" w:hAnsi="Arial LatArm"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ISUZU ELF                                             </w:t>
            </w:r>
          </w:p>
        </w:tc>
      </w:tr>
    </w:tbl>
    <w:p w:rsidR="00681D5D" w:rsidRPr="00553EF3" w:rsidRDefault="00681D5D" w:rsidP="00681D5D">
      <w:pPr>
        <w:pStyle w:val="BodyTextIndent2"/>
        <w:widowControl w:val="0"/>
        <w:spacing w:after="160" w:line="240" w:lineRule="auto"/>
        <w:ind w:firstLine="567"/>
        <w:rPr>
          <w:rFonts w:ascii="Arial Unicode" w:hAnsi="Arial Unicode" w:cs="Arial Unicode"/>
          <w:sz w:val="22"/>
          <w:szCs w:val="18"/>
        </w:rPr>
      </w:pPr>
    </w:p>
    <w:p w:rsidR="00681D5D" w:rsidRPr="00AF4F8A" w:rsidRDefault="00681D5D" w:rsidP="00681D5D">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AF755D">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681D5D" w:rsidRPr="009044F1" w:rsidRDefault="00681D5D" w:rsidP="00681D5D">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8438B8" w:rsidRDefault="008438B8" w:rsidP="008438B8">
      <w:pPr>
        <w:widowControl w:val="0"/>
        <w:spacing w:after="160"/>
        <w:jc w:val="center"/>
        <w:rPr>
          <w:rFonts w:ascii="GHEA Grapalat" w:hAnsi="GHEA Grapalat"/>
          <w:b/>
        </w:rPr>
      </w:pPr>
    </w:p>
    <w:p w:rsidR="00B8612D" w:rsidRDefault="00B8612D" w:rsidP="00550029">
      <w:pPr>
        <w:widowControl w:val="0"/>
        <w:spacing w:after="160"/>
        <w:jc w:val="center"/>
        <w:rPr>
          <w:rFonts w:ascii="GHEA Grapalat" w:hAnsi="GHEA Grapalat"/>
          <w:b/>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w:t>
      </w:r>
      <w:r w:rsidRPr="009044F1">
        <w:rPr>
          <w:rFonts w:ascii="GHEA Grapalat" w:hAnsi="GHEA Grapalat"/>
        </w:rPr>
        <w:lastRenderedPageBreak/>
        <w:t xml:space="preserve">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w:t>
      </w:r>
      <w:r w:rsidRPr="009044F1">
        <w:rPr>
          <w:rFonts w:ascii="GHEA Grapalat" w:hAnsi="GHEA Grapalat"/>
        </w:rPr>
        <w:lastRenderedPageBreak/>
        <w:t>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w:t>
      </w:r>
      <w:r w:rsidRPr="009044F1">
        <w:rPr>
          <w:rFonts w:ascii="GHEA Grapalat" w:hAnsi="GHEA Grapalat"/>
          <w:color w:val="000000"/>
        </w:rPr>
        <w:lastRenderedPageBreak/>
        <w:t>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w:t>
      </w:r>
      <w:r w:rsidRPr="009044F1">
        <w:rPr>
          <w:rFonts w:ascii="GHEA Grapalat" w:hAnsi="GHEA Grapalat"/>
        </w:rPr>
        <w:lastRenderedPageBreak/>
        <w:t>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подает заявку в Комиссию. </w:t>
      </w:r>
      <w:r w:rsidRPr="00995804">
        <w:rPr>
          <w:rFonts w:ascii="GHEA Grapalat" w:hAnsi="GHEA Grapalat"/>
        </w:rPr>
        <w:lastRenderedPageBreak/>
        <w:t>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D259F2">
        <w:rPr>
          <w:rFonts w:ascii="GHEA Grapalat" w:hAnsi="GHEA Grapalat"/>
          <w:sz w:val="24"/>
          <w:szCs w:val="24"/>
        </w:rPr>
        <w:t>запрос</w:t>
      </w:r>
      <w:r w:rsidR="00D02C20">
        <w:rPr>
          <w:rFonts w:ascii="GHEA Grapalat" w:hAnsi="GHEA Grapalat"/>
          <w:sz w:val="24"/>
          <w:szCs w:val="24"/>
        </w:rPr>
        <w:t xml:space="preserve"> </w:t>
      </w:r>
      <w:r w:rsidR="00D259F2">
        <w:rPr>
          <w:rFonts w:ascii="GHEA Grapalat" w:hAnsi="GHEA Grapalat"/>
          <w:sz w:val="24"/>
          <w:szCs w:val="24"/>
        </w:rPr>
        <w:t>котировок</w:t>
      </w:r>
      <w:r w:rsidRPr="009044F1">
        <w:rPr>
          <w:rFonts w:ascii="GHEA Grapalat" w:hAnsi="GHEA Grapalat"/>
          <w:sz w:val="24"/>
          <w:szCs w:val="24"/>
        </w:rPr>
        <w:t>.</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по адресу РА г.</w:t>
      </w:r>
      <w:r w:rsidRPr="000207F0">
        <w:rPr>
          <w:rFonts w:ascii="GHEA Grapalat" w:hAnsi="GHEA Grapalat"/>
          <w:b/>
          <w:sz w:val="24"/>
          <w:szCs w:val="24"/>
        </w:rPr>
        <w:t xml:space="preserve"> </w:t>
      </w:r>
      <w:r w:rsidRPr="00437ADC">
        <w:rPr>
          <w:rFonts w:ascii="GHEA Grapalat" w:hAnsi="GHEA Grapalat"/>
          <w:b/>
          <w:sz w:val="24"/>
          <w:szCs w:val="24"/>
        </w:rPr>
        <w:t>Ереван, ул. Бузанда 1/4, не позднее, чем 1</w:t>
      </w:r>
      <w:r w:rsidRPr="009C5B38">
        <w:rPr>
          <w:rFonts w:ascii="GHEA Grapalat" w:hAnsi="GHEA Grapalat"/>
          <w:b/>
          <w:sz w:val="24"/>
          <w:szCs w:val="24"/>
        </w:rPr>
        <w:t>1</w:t>
      </w:r>
      <w:r>
        <w:rPr>
          <w:rFonts w:ascii="GHEA Grapalat" w:hAnsi="GHEA Grapalat"/>
          <w:b/>
          <w:sz w:val="24"/>
          <w:szCs w:val="24"/>
        </w:rPr>
        <w:t xml:space="preserve">:00  часов </w:t>
      </w:r>
      <w:r w:rsidRPr="009C5B38">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E835FC">
        <w:rPr>
          <w:rFonts w:ascii="GHEA Grapalat" w:hAnsi="GHEA Grapalat"/>
          <w:sz w:val="24"/>
          <w:szCs w:val="24"/>
        </w:rPr>
        <w:t>Нарине Абраамян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2A6BE3" w:rsidRDefault="008E58A2" w:rsidP="002A6BE3">
      <w:pPr>
        <w:pStyle w:val="norm"/>
        <w:widowControl w:val="0"/>
        <w:tabs>
          <w:tab w:val="left" w:pos="426"/>
        </w:tabs>
        <w:spacing w:line="240" w:lineRule="auto"/>
        <w:ind w:firstLine="284"/>
        <w:rPr>
          <w:rFonts w:ascii="GHEA Grapalat" w:hAnsi="GHEA Grapalat" w:cs="Sylfaen"/>
          <w:b/>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2A6BE3" w:rsidRPr="002A6BE3">
        <w:rPr>
          <w:rFonts w:ascii="GHEA Grapalat" w:hAnsi="GHEA Grapalat"/>
          <w:b/>
          <w:sz w:val="24"/>
          <w:szCs w:val="24"/>
        </w:rPr>
        <w:t>утве</w:t>
      </w:r>
      <w:r w:rsidR="007D6FEC">
        <w:rPr>
          <w:rFonts w:ascii="GHEA Grapalat" w:hAnsi="GHEA Grapalat"/>
          <w:b/>
          <w:sz w:val="24"/>
          <w:szCs w:val="24"/>
        </w:rPr>
        <w:t>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227CA6" w:rsidRDefault="00227CA6" w:rsidP="00227CA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p>
    <w:p w:rsidR="00227CA6" w:rsidRDefault="00227CA6" w:rsidP="00227CA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5692C" w:rsidRDefault="0085692C" w:rsidP="00A9098A">
      <w:pPr>
        <w:widowControl w:val="0"/>
        <w:spacing w:after="160"/>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85692C" w:rsidRPr="00AD29CE" w:rsidRDefault="0085692C" w:rsidP="0085692C">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9C5B38">
        <w:rPr>
          <w:rFonts w:ascii="GHEA Grapalat" w:hAnsi="GHEA Grapalat"/>
          <w:b/>
          <w:sz w:val="24"/>
          <w:szCs w:val="24"/>
        </w:rPr>
        <w:t>7</w:t>
      </w:r>
      <w:r w:rsidRPr="007B4189">
        <w:rPr>
          <w:rFonts w:ascii="GHEA Grapalat" w:hAnsi="GHEA Grapalat"/>
          <w:b/>
          <w:sz w:val="24"/>
          <w:szCs w:val="24"/>
        </w:rPr>
        <w:t>"-ой день в "1</w:t>
      </w:r>
      <w:r w:rsidRPr="009C5B38">
        <w:rPr>
          <w:rFonts w:ascii="GHEA Grapalat" w:hAnsi="GHEA Grapalat"/>
          <w:b/>
          <w:sz w:val="24"/>
          <w:szCs w:val="24"/>
        </w:rPr>
        <w:t>1</w:t>
      </w:r>
      <w:r w:rsidRPr="007B4189">
        <w:rPr>
          <w:rFonts w:ascii="GHEA Grapalat" w:hAnsi="GHEA Grapalat"/>
          <w:b/>
          <w:sz w:val="24"/>
          <w:szCs w:val="24"/>
        </w:rPr>
        <w:t>:00"</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85692C"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85692C" w:rsidRPr="00373656">
        <w:rPr>
          <w:rFonts w:ascii="GHEA Grapalat" w:hAnsi="GHEA Grapalat"/>
          <w:i w:val="0"/>
          <w:sz w:val="24"/>
          <w:szCs w:val="24"/>
        </w:rPr>
        <w:t xml:space="preserve">данного дня </w:t>
      </w:r>
      <w:r w:rsidR="0085692C" w:rsidRPr="00CC0352">
        <w:rPr>
          <w:rFonts w:ascii="GHEA Grapalat" w:hAnsi="GHEA Grapalat"/>
          <w:b/>
          <w:i w:val="0"/>
          <w:sz w:val="24"/>
          <w:szCs w:val="24"/>
        </w:rPr>
        <w:t>ЦБ Армении</w:t>
      </w:r>
      <w:r w:rsidR="0085692C"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w:t>
      </w:r>
      <w:r w:rsidRPr="009044F1">
        <w:rPr>
          <w:rFonts w:ascii="GHEA Grapalat" w:hAnsi="GHEA Grapalat"/>
          <w:sz w:val="24"/>
          <w:szCs w:val="24"/>
        </w:rPr>
        <w:lastRenderedPageBreak/>
        <w:t xml:space="preserve">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lastRenderedPageBreak/>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w:t>
      </w:r>
      <w:r w:rsidRPr="00686E1A">
        <w:rPr>
          <w:rFonts w:ascii="GHEA Grapalat" w:hAnsi="GHEA Grapalat"/>
        </w:rPr>
        <w:lastRenderedPageBreak/>
        <w:t>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051DA9" w:rsidRPr="000811C1" w:rsidRDefault="00051DA9" w:rsidP="00051DA9">
      <w:pPr>
        <w:pStyle w:val="BodyTextIndent2"/>
        <w:widowControl w:val="0"/>
        <w:tabs>
          <w:tab w:val="left" w:pos="1276"/>
        </w:tabs>
        <w:spacing w:after="160" w:line="240" w:lineRule="auto"/>
        <w:ind w:firstLine="567"/>
        <w:rPr>
          <w:rFonts w:ascii="GHEA Grapalat" w:hAnsi="GHEA Grapalat"/>
          <w:sz w:val="24"/>
          <w:szCs w:val="24"/>
        </w:rPr>
      </w:pPr>
      <w:r w:rsidRPr="00051DA9">
        <w:rPr>
          <w:rFonts w:ascii="GHEA Grapalat" w:hAnsi="GHEA Grapalat"/>
          <w:b/>
          <w:sz w:val="24"/>
          <w:szCs w:val="24"/>
        </w:rPr>
        <w:t>8.</w:t>
      </w:r>
      <w:r w:rsidRPr="00051DA9">
        <w:rPr>
          <w:rFonts w:ascii="GHEA Grapalat" w:hAnsi="GHEA Grapalat"/>
          <w:b/>
          <w:sz w:val="24"/>
          <w:szCs w:val="24"/>
          <w:lang w:val="hy-AM"/>
        </w:rPr>
        <w:t>1</w:t>
      </w:r>
      <w:r w:rsidRPr="00051DA9">
        <w:rPr>
          <w:rFonts w:ascii="GHEA Grapalat" w:hAnsi="GHEA Grapalat"/>
          <w:b/>
          <w:sz w:val="24"/>
          <w:szCs w:val="24"/>
        </w:rPr>
        <w:t>8.</w:t>
      </w:r>
      <w:r w:rsidRPr="00051DA9">
        <w:rPr>
          <w:rFonts w:ascii="GHEA Grapalat" w:hAnsi="GHEA Grapalat"/>
          <w:b/>
          <w:sz w:val="24"/>
          <w:szCs w:val="24"/>
        </w:rPr>
        <w:tab/>
        <w:t>Оценка заявок и определение отобранного участника осуществляются по отдельным лотам</w:t>
      </w:r>
      <w:r w:rsidRPr="00051DA9">
        <w:rPr>
          <w:rStyle w:val="FootnoteReference"/>
          <w:rFonts w:ascii="GHEA Grapalat" w:hAnsi="GHEA Grapalat"/>
          <w:b/>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w:t>
      </w:r>
      <w:r w:rsidRPr="009044F1">
        <w:rPr>
          <w:rFonts w:ascii="GHEA Grapalat" w:hAnsi="GHEA Grapalat"/>
          <w:spacing w:val="-6"/>
          <w:sz w:val="24"/>
          <w:szCs w:val="24"/>
        </w:rPr>
        <w:lastRenderedPageBreak/>
        <w:t>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C0352">
        <w:rPr>
          <w:rFonts w:ascii="GHEA Grapalat" w:hAnsi="GHEA Grapalat"/>
          <w:b/>
          <w:sz w:val="24"/>
          <w:szCs w:val="24"/>
        </w:rPr>
        <w:t>"</w:t>
      </w:r>
      <w:r w:rsidR="0085692C" w:rsidRPr="00CC0352">
        <w:rPr>
          <w:rFonts w:ascii="GHEA Grapalat" w:hAnsi="GHEA Grapalat"/>
          <w:b/>
          <w:sz w:val="24"/>
          <w:szCs w:val="24"/>
        </w:rPr>
        <w:t>10</w:t>
      </w:r>
      <w:r w:rsidRPr="00CC0352">
        <w:rPr>
          <w:rFonts w:ascii="GHEA Grapalat" w:hAnsi="GHEA Grapalat"/>
          <w:b/>
          <w:sz w:val="24"/>
          <w:szCs w:val="24"/>
        </w:rPr>
        <w:t>" календарных</w:t>
      </w:r>
      <w:r w:rsidRPr="009044F1">
        <w:rPr>
          <w:rFonts w:ascii="GHEA Grapalat" w:hAnsi="GHEA Grapalat"/>
          <w:sz w:val="24"/>
          <w:szCs w:val="24"/>
        </w:rPr>
        <w:t xml:space="preserve">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w:t>
      </w:r>
      <w:r w:rsidR="000313A6" w:rsidRPr="009044F1">
        <w:rPr>
          <w:rFonts w:ascii="GHEA Grapalat" w:hAnsi="GHEA Grapalat"/>
        </w:rPr>
        <w:lastRenderedPageBreak/>
        <w:t>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53429B" w:rsidRPr="009044F1" w:rsidRDefault="0053429B"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53429B" w:rsidRDefault="0053429B" w:rsidP="0053429B">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C553E8">
        <w:rPr>
          <w:rFonts w:ascii="GHEA Grapalat" w:hAnsi="GHEA Grapalat"/>
          <w:b/>
          <w:color w:val="000000" w:themeColor="text1"/>
        </w:rPr>
        <w:t>течение 5-и рабочих дней после</w:t>
      </w:r>
      <w:r>
        <w:rPr>
          <w:rFonts w:ascii="GHEA Grapalat" w:hAnsi="GHEA Grapalat"/>
          <w:color w:val="000000" w:themeColor="text1"/>
        </w:rPr>
        <w:t xml:space="preserve">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sidRPr="00573C64">
        <w:rPr>
          <w:rFonts w:ascii="GHEA Grapalat" w:hAnsi="GHEA Grapalat"/>
          <w:color w:val="000000" w:themeColor="text1"/>
          <w:vertAlign w:val="superscript"/>
        </w:rPr>
        <w:t>10.1</w:t>
      </w:r>
    </w:p>
    <w:p w:rsidR="0053429B" w:rsidRDefault="0053429B" w:rsidP="0053429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Pr="008D2394">
        <w:rPr>
          <w:rFonts w:ascii="GHEA Grapalat" w:hAnsi="GHEA Grapalat"/>
        </w:rPr>
        <w:t>.</w:t>
      </w:r>
      <w:r w:rsidRPr="00466609">
        <w:t xml:space="preserve"> </w:t>
      </w:r>
      <w:r w:rsidRPr="00466609">
        <w:rPr>
          <w:rFonts w:ascii="GHEA Grapalat" w:hAnsi="GHEA Grapalat"/>
        </w:rPr>
        <w:t xml:space="preserve">Если цена закупки </w:t>
      </w:r>
      <w:r>
        <w:rPr>
          <w:rFonts w:ascii="GHEA Grapalat" w:hAnsi="GHEA Grapalat"/>
        </w:rPr>
        <w:t>услуг</w:t>
      </w:r>
      <w:r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8D2394">
        <w:rPr>
          <w:rFonts w:ascii="GHEA Grapalat" w:hAnsi="GHEA Grapalat"/>
        </w:rPr>
        <w:t xml:space="preserve">Обеспечение квалификации представляется в виде </w:t>
      </w:r>
      <w:r>
        <w:rPr>
          <w:rFonts w:ascii="GHEA Grapalat" w:hAnsi="GHEA Grapalat"/>
        </w:rPr>
        <w:t>соглашения о неустойке</w:t>
      </w:r>
      <w:r w:rsidRPr="00174059">
        <w:rPr>
          <w:rFonts w:ascii="GHEA Grapalat" w:hAnsi="GHEA Grapalat"/>
        </w:rPr>
        <w:t xml:space="preserve"> (прил</w:t>
      </w:r>
      <w:r>
        <w:rPr>
          <w:rFonts w:ascii="GHEA Grapalat" w:hAnsi="GHEA Grapalat"/>
        </w:rPr>
        <w:t>ожение 4. 2) или наличных денег.</w:t>
      </w:r>
      <w:r w:rsidRPr="00507599">
        <w:rPr>
          <w:rFonts w:ascii="GHEA Grapalat" w:hAnsi="GHEA Grapalat"/>
          <w:vertAlign w:val="superscript"/>
        </w:rPr>
        <w:t>12.1</w:t>
      </w:r>
    </w:p>
    <w:p w:rsidR="0053429B" w:rsidRPr="002E6E0C"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Pr>
          <w:rFonts w:ascii="GHEA Grapalat" w:hAnsi="GHEA Grapalat"/>
        </w:rPr>
        <w:t xml:space="preserve"> к</w:t>
      </w:r>
      <w:r w:rsidRPr="002E6E0C">
        <w:rPr>
          <w:rFonts w:ascii="GHEA Grapalat" w:hAnsi="GHEA Grapalat"/>
        </w:rPr>
        <w:t xml:space="preserve">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53429B" w:rsidRPr="000F2EA6"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53429B" w:rsidRDefault="0053429B" w:rsidP="0053429B">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53429B" w:rsidRDefault="0053429B" w:rsidP="0053429B">
      <w:pPr>
        <w:rPr>
          <w:rFonts w:ascii="GHEA Grapalat" w:hAnsi="GHEA Grapalat"/>
        </w:rPr>
      </w:pPr>
      <w:r>
        <w:rPr>
          <w:rFonts w:ascii="GHEA Grapalat" w:hAnsi="GHEA Grapalat"/>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12.1 Если цена</w:t>
      </w:r>
      <w:r>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не превышает </w:t>
      </w:r>
      <w:r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превышает </w:t>
      </w:r>
      <w:r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53429B" w:rsidRPr="00D532B5" w:rsidRDefault="0053429B" w:rsidP="0053429B">
      <w:pPr>
        <w:rPr>
          <w:rFonts w:ascii="GHEA Grapalat" w:hAnsi="GHEA Grapalat"/>
          <w:i/>
          <w:sz w:val="20"/>
          <w:szCs w:val="20"/>
        </w:rPr>
      </w:pPr>
      <w:r w:rsidRPr="00D532B5">
        <w:rPr>
          <w:rFonts w:ascii="GHEA Grapalat" w:hAnsi="GHEA Grapalat"/>
          <w:i/>
          <w:sz w:val="20"/>
          <w:szCs w:val="20"/>
        </w:rPr>
        <w:lastRenderedPageBreak/>
        <w:t xml:space="preserve">  </w:t>
      </w:r>
    </w:p>
    <w:p w:rsidR="0053429B" w:rsidRDefault="0053429B" w:rsidP="0053429B">
      <w:pPr>
        <w:rPr>
          <w:rFonts w:ascii="GHEA Grapalat" w:hAnsi="GHEA Grapalat" w:cs="Sylfaen"/>
        </w:rPr>
      </w:pPr>
    </w:p>
    <w:p w:rsidR="0053429B" w:rsidRPr="00707948" w:rsidRDefault="0053429B" w:rsidP="0053429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53429B" w:rsidRPr="00853D2D" w:rsidRDefault="0053429B" w:rsidP="0053429B">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3429B" w:rsidRPr="00853D2D" w:rsidRDefault="0053429B" w:rsidP="0053429B">
      <w:pPr>
        <w:widowControl w:val="0"/>
        <w:tabs>
          <w:tab w:val="left" w:pos="1276"/>
        </w:tabs>
        <w:spacing w:after="160"/>
        <w:ind w:firstLine="567"/>
        <w:jc w:val="both"/>
        <w:rPr>
          <w:rFonts w:ascii="GHEA Grapalat" w:hAnsi="GHEA Grapalat"/>
        </w:rPr>
      </w:pPr>
      <w:r w:rsidRPr="00853D2D">
        <w:rPr>
          <w:rFonts w:ascii="GHEA Grapalat" w:hAnsi="GHEA Grapalat"/>
        </w:rPr>
        <w:t>10.3.</w:t>
      </w:r>
      <w:r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цены закупки.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Обеспечение договора представляется </w:t>
      </w:r>
      <w:r w:rsidRPr="0072334F">
        <w:rPr>
          <w:rFonts w:ascii="GHEA Grapalat" w:hAnsi="GHEA Grapalat"/>
        </w:rPr>
        <w:t>в одностороннем порядке утвержденного заявления-в виде неустойки (приложение 5.1) или наличных денег</w:t>
      </w:r>
      <w:r w:rsidRPr="00853D2D">
        <w:rPr>
          <w:rStyle w:val="FootnoteReference"/>
          <w:rFonts w:ascii="GHEA Grapalat" w:hAnsi="GHEA Grapalat"/>
        </w:rPr>
        <w:footnoteReference w:customMarkFollows="1" w:id="4"/>
        <w:t>12</w:t>
      </w:r>
      <w:r w:rsidRPr="00853D2D">
        <w:rPr>
          <w:rFonts w:ascii="GHEA Grapalat" w:hAnsi="GHEA Grapalat"/>
        </w:rPr>
        <w:t>.</w:t>
      </w:r>
    </w:p>
    <w:p w:rsidR="0053429B" w:rsidRDefault="0053429B" w:rsidP="0053429B">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53429B" w:rsidRPr="00DC30CC" w:rsidRDefault="0053429B" w:rsidP="0053429B">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Pr="009C5B38">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53429B" w:rsidRDefault="0053429B" w:rsidP="0053429B">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53429B" w:rsidRPr="00BC2673" w:rsidRDefault="0053429B" w:rsidP="0053429B">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sidRPr="00A21022">
        <w:rPr>
          <w:rFonts w:ascii="GHEA Grapalat" w:hAnsi="GHEA Grapalat" w:cs="Sylfaen"/>
        </w:rPr>
        <w:lastRenderedPageBreak/>
        <w:t>неустойки или наличных денег.</w:t>
      </w:r>
    </w:p>
    <w:p w:rsidR="0053429B" w:rsidRDefault="0053429B" w:rsidP="0053429B">
      <w:pPr>
        <w:widowControl w:val="0"/>
        <w:tabs>
          <w:tab w:val="left" w:pos="1276"/>
        </w:tabs>
        <w:spacing w:after="160"/>
        <w:ind w:firstLine="567"/>
        <w:jc w:val="both"/>
        <w:rPr>
          <w:rFonts w:ascii="GHEA Grapalat" w:hAnsi="GHEA Grapalat"/>
          <w:b/>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Pr>
          <w:rFonts w:ascii="GHEA Grapalat" w:hAnsi="GHEA Grapalat"/>
          <w:b/>
        </w:rPr>
        <w:t xml:space="preserve">                      </w:t>
      </w:r>
    </w:p>
    <w:p w:rsidR="0053429B" w:rsidRDefault="0053429B" w:rsidP="0053429B">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53429B" w:rsidRDefault="0053429B" w:rsidP="0053429B">
      <w:pPr>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53429B" w:rsidRDefault="0053429B" w:rsidP="0053429B">
      <w:pPr>
        <w:jc w:val="both"/>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707F6"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lastRenderedPageBreak/>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C02E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вариант, </w:t>
      </w:r>
      <w:r w:rsidRPr="002658C9">
        <w:rPr>
          <w:rFonts w:ascii="GHEA Grapalat" w:hAnsi="GHEA Grapalat"/>
        </w:rPr>
        <w:lastRenderedPageBreak/>
        <w:t>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707F6" w:rsidRPr="00E835FC">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E707F6" w:rsidRPr="00E835FC" w:rsidRDefault="00E707F6" w:rsidP="00E707F6">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003D01FF">
        <w:rPr>
          <w:rFonts w:ascii="GHEA Grapalat" w:hAnsi="GHEA Grapalat"/>
          <w:b/>
          <w:sz w:val="24"/>
          <w:szCs w:val="24"/>
          <w:lang w:val="en-US"/>
        </w:rPr>
        <w:t>6</w:t>
      </w:r>
      <w:r w:rsidR="00B74800">
        <w:rPr>
          <w:rFonts w:ascii="GHEA Grapalat" w:hAnsi="GHEA Grapalat"/>
          <w:b/>
          <w:sz w:val="24"/>
          <w:szCs w:val="24"/>
        </w:rPr>
        <w:t>/9</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02C20">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D92A95" w:rsidRPr="00E835FC" w:rsidRDefault="00374F4A" w:rsidP="00D92A95">
      <w:pPr>
        <w:jc w:val="both"/>
        <w:rPr>
          <w:rFonts w:ascii="GHEA Grapalat" w:hAnsi="GHEA Grapalat"/>
          <w:b/>
        </w:rPr>
      </w:pPr>
      <w:r>
        <w:rPr>
          <w:rFonts w:ascii="GHEA Grapalat" w:hAnsi="GHEA Grapalat"/>
        </w:rPr>
        <w:t>___________</w:t>
      </w:r>
      <w:r w:rsidR="00E707F6" w:rsidRPr="00E707F6">
        <w:rPr>
          <w:rFonts w:ascii="GHEA Grapalat" w:hAnsi="GHEA Grapalat"/>
          <w:sz w:val="22"/>
          <w:u w:val="single"/>
        </w:rPr>
        <w:t xml:space="preserve"> </w:t>
      </w:r>
      <w:r w:rsidR="00E707F6" w:rsidRPr="00861EFD">
        <w:rPr>
          <w:rFonts w:ascii="GHEA Grapalat" w:hAnsi="GHEA Grapalat"/>
          <w:sz w:val="22"/>
          <w:u w:val="single"/>
        </w:rPr>
        <w:t xml:space="preserve">ЗАО “Ергорсвет” </w:t>
      </w:r>
      <w:r>
        <w:rPr>
          <w:rFonts w:ascii="GHEA Grapalat" w:hAnsi="GHEA Grapalat"/>
        </w:rPr>
        <w:t>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00D92A95" w:rsidRPr="005437F6">
        <w:rPr>
          <w:rFonts w:ascii="GHEA Grapalat" w:hAnsi="GHEA Grapalat"/>
        </w:rPr>
        <w:t>под кодом</w:t>
      </w:r>
      <w:r w:rsidR="00D92A95" w:rsidRPr="00BD0FD1">
        <w:rPr>
          <w:rFonts w:ascii="GHEA Grapalat" w:hAnsi="GHEA Grapalat"/>
        </w:rPr>
        <w:t xml:space="preserve"> </w:t>
      </w:r>
      <w:r w:rsidR="00D92A95">
        <w:rPr>
          <w:rFonts w:ascii="GHEA Grapalat" w:hAnsi="GHEA Grapalat"/>
          <w:b/>
        </w:rPr>
        <w:t>ЕГС-</w:t>
      </w:r>
      <w:r w:rsidR="00D92A95" w:rsidRPr="00DE2CB2">
        <w:rPr>
          <w:rFonts w:ascii="GHEA Grapalat" w:hAnsi="GHEA Grapalat"/>
          <w:b/>
        </w:rPr>
        <w:t>GH</w:t>
      </w:r>
      <w:r w:rsidR="00D92A95">
        <w:rPr>
          <w:rFonts w:ascii="GHEA Grapalat" w:hAnsi="GHEA Grapalat"/>
          <w:b/>
        </w:rPr>
        <w:t>TsDzB</w:t>
      </w:r>
      <w:r w:rsidR="00D92A95" w:rsidRPr="006211E3">
        <w:rPr>
          <w:rFonts w:ascii="GHEA Grapalat" w:hAnsi="GHEA Grapalat"/>
          <w:b/>
        </w:rPr>
        <w:t>-</w:t>
      </w:r>
      <w:r w:rsidR="00D92A95">
        <w:rPr>
          <w:rFonts w:ascii="GHEA Grapalat" w:hAnsi="GHEA Grapalat"/>
          <w:b/>
        </w:rPr>
        <w:t>2</w:t>
      </w:r>
      <w:r w:rsidR="00B74800">
        <w:rPr>
          <w:rFonts w:ascii="GHEA Grapalat" w:hAnsi="GHEA Grapalat"/>
          <w:b/>
          <w:lang w:val="en-US"/>
        </w:rPr>
        <w:t>6</w:t>
      </w:r>
      <w:r w:rsidR="00B74800">
        <w:rPr>
          <w:rFonts w:ascii="GHEA Grapalat" w:hAnsi="GHEA Grapalat"/>
          <w:b/>
        </w:rPr>
        <w:t>/9</w:t>
      </w:r>
    </w:p>
    <w:p w:rsidR="00D92A95" w:rsidRPr="00C4157A" w:rsidRDefault="00D92A95" w:rsidP="00D92A95">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D92A95" w:rsidP="00D92A95">
      <w:pPr>
        <w:jc w:val="both"/>
        <w:rPr>
          <w:rFonts w:ascii="GHEA Grapalat" w:hAnsi="GHEA Grapalat"/>
        </w:rPr>
      </w:pPr>
      <w:r w:rsidRPr="00AA5BD2">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E44608" w:rsidRPr="00AA5BD2">
        <w:rPr>
          <w:rFonts w:ascii="GHEA Grapalat" w:hAnsi="GHEA Grapalat"/>
        </w:rPr>
        <w:t>запроса котировок</w:t>
      </w:r>
      <w:r w:rsidR="00E44608" w:rsidRPr="005437F6">
        <w:rPr>
          <w:rFonts w:ascii="GHEA Grapalat" w:hAnsi="GHEA Grapalat"/>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E44608">
        <w:rPr>
          <w:rFonts w:ascii="GHEA Grapalat" w:hAnsi="GHEA Grapalat"/>
          <w:b/>
        </w:rPr>
        <w:t>2</w:t>
      </w:r>
      <w:r w:rsidR="00B74800">
        <w:rPr>
          <w:rFonts w:ascii="GHEA Grapalat" w:hAnsi="GHEA Grapalat"/>
          <w:b/>
          <w:lang w:val="en-US"/>
        </w:rPr>
        <w:t>6</w:t>
      </w:r>
      <w:r w:rsidR="00E44608">
        <w:rPr>
          <w:rFonts w:ascii="GHEA Grapalat" w:hAnsi="GHEA Grapalat"/>
          <w:b/>
        </w:rPr>
        <w:t>/</w:t>
      </w:r>
      <w:r w:rsidR="00B74800">
        <w:rPr>
          <w:rFonts w:ascii="GHEA Grapalat" w:hAnsi="GHEA Grapalat"/>
          <w:b/>
        </w:rPr>
        <w:t>9</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E44608">
        <w:rPr>
          <w:rFonts w:ascii="GHEA Grapalat" w:hAnsi="GHEA Grapalat"/>
        </w:rPr>
        <w:t>запрос</w:t>
      </w:r>
      <w:r w:rsidR="00E44608" w:rsidRPr="00E835FC">
        <w:rPr>
          <w:rFonts w:ascii="GHEA Grapalat" w:hAnsi="GHEA Grapalat"/>
        </w:rPr>
        <w:t>е</w:t>
      </w:r>
      <w:r w:rsidR="00E44608" w:rsidRPr="00AA5BD2">
        <w:rPr>
          <w:rFonts w:ascii="GHEA Grapalat" w:hAnsi="GHEA Grapalat"/>
        </w:rPr>
        <w:t xml:space="preserve"> котировок</w:t>
      </w:r>
      <w:r w:rsidR="00E44608" w:rsidRPr="005437F6">
        <w:rPr>
          <w:rFonts w:ascii="GHEA Grapalat" w:hAnsi="GHEA Grapalat"/>
        </w:rPr>
        <w:t xml:space="preserve"> </w:t>
      </w:r>
      <w:r w:rsidR="006B3E56" w:rsidRPr="006F3CBD">
        <w:rPr>
          <w:rFonts w:ascii="GHEA Grapalat" w:hAnsi="GHEA Grapalat"/>
        </w:rPr>
        <w:t xml:space="preserve">под кодом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E44608">
        <w:rPr>
          <w:rFonts w:ascii="GHEA Grapalat" w:hAnsi="GHEA Grapalat"/>
          <w:b/>
        </w:rPr>
        <w:t>2</w:t>
      </w:r>
      <w:r w:rsidR="00B74800">
        <w:rPr>
          <w:rFonts w:ascii="GHEA Grapalat" w:hAnsi="GHEA Grapalat"/>
          <w:b/>
          <w:lang w:val="en-US"/>
        </w:rPr>
        <w:t>6</w:t>
      </w:r>
      <w:r w:rsidR="00E44608">
        <w:rPr>
          <w:rFonts w:ascii="GHEA Grapalat" w:hAnsi="GHEA Grapalat"/>
          <w:b/>
        </w:rPr>
        <w:t>/</w:t>
      </w:r>
      <w:r w:rsidR="00B74800">
        <w:rPr>
          <w:rFonts w:ascii="GHEA Grapalat" w:hAnsi="GHEA Grapalat"/>
          <w:b/>
        </w:rPr>
        <w:t>9</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44608">
        <w:rPr>
          <w:rFonts w:ascii="GHEA Grapalat" w:hAnsi="GHEA Grapalat"/>
        </w:rPr>
        <w:t>запрос</w:t>
      </w:r>
      <w:r w:rsidR="00E44608" w:rsidRPr="00AA5BD2">
        <w:rPr>
          <w:rFonts w:ascii="GHEA Grapalat" w:hAnsi="GHEA Grapalat"/>
        </w:rPr>
        <w:t xml:space="preserve"> котировок</w:t>
      </w:r>
      <w:r w:rsidR="00E44608" w:rsidRPr="005437F6">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2A6BE3" w:rsidRPr="00E835FC" w:rsidRDefault="002A6BE3" w:rsidP="002A6BE3">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00B74800">
        <w:rPr>
          <w:rFonts w:ascii="GHEA Grapalat" w:hAnsi="GHEA Grapalat"/>
          <w:b/>
          <w:sz w:val="24"/>
          <w:szCs w:val="24"/>
          <w:lang w:val="en-US"/>
        </w:rPr>
        <w:t>6</w:t>
      </w:r>
      <w:r w:rsidR="00B74800">
        <w:rPr>
          <w:rFonts w:ascii="GHEA Grapalat" w:hAnsi="GHEA Grapalat"/>
          <w:b/>
          <w:sz w:val="24"/>
          <w:szCs w:val="24"/>
        </w:rPr>
        <w:t>/9</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2977D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2977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2977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2977D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2977D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9306E" w:rsidRPr="00BC0F3A">
              <w:rPr>
                <w:rFonts w:ascii="GHEA Grapalat" w:eastAsia="GHEA Grapalat" w:hAnsi="GHEA Grapalat" w:cs="GHEA Grapalat"/>
              </w:rPr>
              <w:lastRenderedPageBreak/>
              <w:t>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2977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2977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2977DA"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2977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2977DA"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2977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2977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0306ED">
        <w:rPr>
          <w:rFonts w:ascii="GHEA Grapalat" w:hAnsi="GHEA Grapalat"/>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w:t>
      </w:r>
      <w:r w:rsidRPr="000306ED">
        <w:rPr>
          <w:rFonts w:ascii="GHEA Grapalat" w:hAnsi="GHEA Grapalat"/>
        </w:rPr>
        <w:lastRenderedPageBreak/>
        <w:t>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306ED">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w:t>
      </w:r>
      <w:r w:rsidRPr="000306ED">
        <w:rPr>
          <w:rFonts w:ascii="GHEA Grapalat" w:hAnsi="GHEA Grapalat"/>
        </w:rPr>
        <w:lastRenderedPageBreak/>
        <w:t>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w:t>
      </w:r>
      <w:r w:rsidRPr="000306ED">
        <w:rPr>
          <w:rFonts w:ascii="GHEA Grapalat" w:hAnsi="GHEA Grapalat"/>
        </w:rPr>
        <w:lastRenderedPageBreak/>
        <w:t>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875779" w:rsidRPr="00BD654E" w:rsidRDefault="00875779" w:rsidP="00875779">
      <w:pPr>
        <w:jc w:val="right"/>
        <w:rPr>
          <w:rFonts w:ascii="GHEA Grapalat" w:hAnsi="GHEA Grapalat"/>
          <w:b/>
          <w:sz w:val="20"/>
          <w:szCs w:val="20"/>
        </w:rPr>
      </w:pPr>
    </w:p>
    <w:p w:rsidR="00875779" w:rsidRPr="00BD654E" w:rsidRDefault="00875779" w:rsidP="00875779">
      <w:pPr>
        <w:jc w:val="right"/>
        <w:rPr>
          <w:rFonts w:ascii="GHEA Grapalat" w:hAnsi="GHEA Grapalat"/>
          <w:b/>
          <w:sz w:val="20"/>
          <w:szCs w:val="20"/>
        </w:rPr>
      </w:pPr>
    </w:p>
    <w:p w:rsidR="003D01FF" w:rsidRPr="00DC619D" w:rsidRDefault="003D01FF" w:rsidP="003D01FF">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3D01FF" w:rsidRPr="007D5AF9" w:rsidRDefault="003D01FF" w:rsidP="003D01FF">
      <w:pPr>
        <w:pStyle w:val="BodyTextIndent3"/>
        <w:widowControl w:val="0"/>
        <w:spacing w:after="160" w:line="240" w:lineRule="auto"/>
        <w:jc w:val="right"/>
        <w:rPr>
          <w:rFonts w:ascii="GHEA Grapalat" w:hAnsi="GHEA Grapalat" w:cs="Arial"/>
          <w:b/>
          <w:sz w:val="24"/>
          <w:szCs w:val="24"/>
          <w:lang w:val="en-US"/>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Pr>
          <w:rFonts w:ascii="GHEA Grapalat" w:hAnsi="GHEA Grapalat"/>
          <w:b/>
          <w:sz w:val="24"/>
          <w:szCs w:val="24"/>
          <w:lang w:val="en-US"/>
        </w:rPr>
        <w:t>6</w:t>
      </w:r>
      <w:r>
        <w:rPr>
          <w:rFonts w:ascii="GHEA Grapalat" w:hAnsi="GHEA Grapalat"/>
          <w:b/>
          <w:sz w:val="24"/>
          <w:szCs w:val="24"/>
        </w:rPr>
        <w:t>/</w:t>
      </w:r>
      <w:r w:rsidR="007D5AF9">
        <w:rPr>
          <w:rFonts w:ascii="GHEA Grapalat" w:hAnsi="GHEA Grapalat"/>
          <w:b/>
          <w:sz w:val="24"/>
          <w:szCs w:val="24"/>
          <w:lang w:val="en-US"/>
        </w:rPr>
        <w:t>9</w:t>
      </w:r>
    </w:p>
    <w:p w:rsidR="003D01FF" w:rsidRPr="009044F1" w:rsidRDefault="003D01FF" w:rsidP="003D01FF">
      <w:pPr>
        <w:widowControl w:val="0"/>
        <w:spacing w:after="120"/>
        <w:ind w:firstLine="567"/>
        <w:jc w:val="center"/>
        <w:rPr>
          <w:rFonts w:ascii="GHEA Grapalat" w:hAnsi="GHEA Grapalat"/>
        </w:rPr>
      </w:pPr>
    </w:p>
    <w:p w:rsidR="003D01FF" w:rsidRPr="009044F1" w:rsidRDefault="003D01FF" w:rsidP="003D01FF">
      <w:pPr>
        <w:widowControl w:val="0"/>
        <w:spacing w:after="120"/>
        <w:ind w:left="-66"/>
        <w:jc w:val="center"/>
        <w:rPr>
          <w:rFonts w:ascii="GHEA Grapalat" w:hAnsi="GHEA Grapalat"/>
          <w:b/>
        </w:rPr>
      </w:pPr>
      <w:r w:rsidRPr="009044F1">
        <w:rPr>
          <w:rFonts w:ascii="GHEA Grapalat" w:hAnsi="GHEA Grapalat"/>
          <w:b/>
        </w:rPr>
        <w:t>ЦЕНОВОЕ ПРЕДЛОЖЕНИЕ</w:t>
      </w:r>
    </w:p>
    <w:p w:rsidR="003D01FF" w:rsidRPr="009044F1" w:rsidRDefault="003D01FF" w:rsidP="003D01FF">
      <w:pPr>
        <w:widowControl w:val="0"/>
        <w:spacing w:after="120"/>
        <w:ind w:firstLine="567"/>
        <w:jc w:val="center"/>
        <w:rPr>
          <w:rFonts w:ascii="GHEA Grapalat" w:hAnsi="GHEA Grapalat"/>
        </w:rPr>
      </w:pPr>
    </w:p>
    <w:p w:rsidR="003D01FF" w:rsidRPr="000F6C24" w:rsidRDefault="003D01FF" w:rsidP="003D01FF">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Pr>
          <w:rFonts w:ascii="GHEA Grapalat" w:hAnsi="GHEA Grapalat"/>
          <w:b/>
        </w:rPr>
        <w:t>2</w:t>
      </w:r>
      <w:r>
        <w:rPr>
          <w:rFonts w:ascii="GHEA Grapalat" w:hAnsi="GHEA Grapalat"/>
          <w:b/>
          <w:lang w:val="en-US"/>
        </w:rPr>
        <w:t>6</w:t>
      </w:r>
      <w:r>
        <w:rPr>
          <w:rFonts w:ascii="GHEA Grapalat" w:hAnsi="GHEA Grapalat"/>
          <w:b/>
        </w:rPr>
        <w:t>/</w:t>
      </w:r>
      <w:r w:rsidR="007D5AF9">
        <w:rPr>
          <w:rFonts w:ascii="GHEA Grapalat" w:hAnsi="GHEA Grapalat"/>
          <w:b/>
          <w:lang w:val="en-US"/>
        </w:rPr>
        <w:t>9</w:t>
      </w:r>
      <w:r w:rsidRPr="009C5B38">
        <w:rPr>
          <w:rFonts w:ascii="GHEA Grapalat" w:hAnsi="GHEA Grapalat"/>
          <w:b/>
        </w:rPr>
        <w:t xml:space="preserve">, </w:t>
      </w:r>
    </w:p>
    <w:p w:rsidR="003D01FF" w:rsidRPr="008842CE" w:rsidRDefault="003D01FF" w:rsidP="003D01FF">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3D01FF" w:rsidRPr="009044F1" w:rsidRDefault="003D01FF" w:rsidP="003D01FF">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3D01FF" w:rsidRPr="009044F1" w:rsidRDefault="003D01FF" w:rsidP="003D01FF">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3D01FF" w:rsidRDefault="003D01FF" w:rsidP="003D01FF">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3D01FF" w:rsidRPr="005744FC" w:rsidTr="001251C3">
        <w:trPr>
          <w:trHeight w:val="916"/>
          <w:jc w:val="center"/>
        </w:trPr>
        <w:tc>
          <w:tcPr>
            <w:tcW w:w="1084" w:type="dxa"/>
            <w:tcBorders>
              <w:top w:val="single" w:sz="4" w:space="0" w:color="auto"/>
              <w:left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01FF" w:rsidRPr="00423B3F"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3D01FF" w:rsidRPr="00BD2C67" w:rsidRDefault="003D01FF" w:rsidP="001251C3">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01FF" w:rsidRPr="005744FC" w:rsidRDefault="003D01FF" w:rsidP="001251C3">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01FF" w:rsidRPr="005744FC" w:rsidTr="001251C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01FF" w:rsidRPr="005744FC" w:rsidRDefault="003D01FF" w:rsidP="001251C3">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1251C3">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1251C3">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3D01FF" w:rsidRPr="004A317B" w:rsidRDefault="003D01FF" w:rsidP="001251C3">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1251C3">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3D01FF" w:rsidRPr="005744FC" w:rsidTr="001251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r>
      <w:tr w:rsidR="003D01FF" w:rsidRPr="005744FC" w:rsidTr="001251C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rPr>
                <w:rFonts w:ascii="GHEA Grapalat" w:hAnsi="GHEA Grapalat"/>
                <w:sz w:val="20"/>
                <w:szCs w:val="20"/>
              </w:rPr>
            </w:pPr>
          </w:p>
        </w:tc>
      </w:tr>
      <w:tr w:rsidR="003D01FF" w:rsidRPr="005744FC" w:rsidTr="001251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r>
      <w:tr w:rsidR="003D01FF" w:rsidRPr="005744FC" w:rsidTr="001251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1251C3">
            <w:pPr>
              <w:widowControl w:val="0"/>
              <w:jc w:val="center"/>
              <w:rPr>
                <w:rFonts w:ascii="GHEA Grapalat" w:hAnsi="GHEA Grapalat"/>
                <w:sz w:val="20"/>
                <w:szCs w:val="20"/>
              </w:rPr>
            </w:pPr>
          </w:p>
        </w:tc>
      </w:tr>
      <w:tr w:rsidR="003D01FF" w:rsidRPr="005744FC" w:rsidTr="001251C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1251C3">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1251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1251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1251C3">
            <w:pPr>
              <w:widowControl w:val="0"/>
              <w:jc w:val="center"/>
              <w:rPr>
                <w:rFonts w:ascii="GHEA Grapalat" w:hAnsi="GHEA Grapalat"/>
                <w:sz w:val="20"/>
                <w:szCs w:val="20"/>
              </w:rPr>
            </w:pPr>
          </w:p>
        </w:tc>
      </w:tr>
    </w:tbl>
    <w:p w:rsidR="003D01FF" w:rsidRDefault="003D01FF" w:rsidP="003D01FF">
      <w:pPr>
        <w:widowControl w:val="0"/>
        <w:spacing w:after="160"/>
        <w:jc w:val="right"/>
        <w:rPr>
          <w:rFonts w:ascii="GHEA Grapalat" w:hAnsi="GHEA Grapalat"/>
        </w:rPr>
      </w:pPr>
    </w:p>
    <w:p w:rsidR="003D01FF" w:rsidRPr="00DD2B43" w:rsidRDefault="003D01FF" w:rsidP="003D01F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D01FF" w:rsidRPr="00567D3B" w:rsidRDefault="003D01FF" w:rsidP="003D01FF">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3D01FF" w:rsidRPr="00D3436F" w:rsidRDefault="003D01FF" w:rsidP="003D01FF">
      <w:pPr>
        <w:widowControl w:val="0"/>
        <w:spacing w:after="160"/>
        <w:jc w:val="both"/>
        <w:rPr>
          <w:rFonts w:ascii="GHEA Grapalat" w:hAnsi="GHEA Grapalat"/>
          <w:lang w:val="es-ES"/>
        </w:rPr>
      </w:pPr>
    </w:p>
    <w:p w:rsidR="003D01FF" w:rsidRPr="000F6C24" w:rsidRDefault="003D01FF" w:rsidP="003D01FF">
      <w:pPr>
        <w:widowControl w:val="0"/>
        <w:spacing w:after="160"/>
        <w:jc w:val="right"/>
        <w:rPr>
          <w:rFonts w:ascii="GHEA Grapalat" w:hAnsi="GHEA Grapalat"/>
        </w:rPr>
      </w:pPr>
      <w:r w:rsidRPr="009044F1">
        <w:rPr>
          <w:rFonts w:ascii="GHEA Grapalat" w:hAnsi="GHEA Grapalat"/>
        </w:rPr>
        <w:t>М. П.</w:t>
      </w:r>
    </w:p>
    <w:p w:rsidR="003D01FF" w:rsidRDefault="003D01FF" w:rsidP="003D01FF">
      <w:pPr>
        <w:rPr>
          <w:rFonts w:ascii="GHEA Grapalat" w:hAnsi="GHEA Grapalat"/>
          <w:b/>
        </w:rPr>
      </w:pPr>
      <w:r>
        <w:rPr>
          <w:rFonts w:ascii="GHEA Grapalat" w:hAnsi="GHEA Grapalat"/>
          <w:b/>
        </w:rPr>
        <w:br w:type="page"/>
      </w:r>
    </w:p>
    <w:p w:rsidR="00673870" w:rsidRPr="005C48F7" w:rsidRDefault="00673870" w:rsidP="00135BCB">
      <w:pPr>
        <w:widowControl w:val="0"/>
        <w:jc w:val="right"/>
        <w:rPr>
          <w:rFonts w:ascii="GHEA Grapalat" w:hAnsi="GHEA Grapalat" w:cs="GHEA Grapalat"/>
          <w:b/>
          <w:i/>
        </w:rPr>
      </w:pPr>
      <w:r w:rsidRPr="005C48F7">
        <w:rPr>
          <w:rFonts w:ascii="GHEA Grapalat" w:hAnsi="GHEA Grapalat"/>
          <w:b/>
          <w:i/>
        </w:rPr>
        <w:lastRenderedPageBreak/>
        <w:t>Приложение № 4.2</w:t>
      </w:r>
    </w:p>
    <w:p w:rsidR="003E2382" w:rsidRPr="00E835FC" w:rsidRDefault="003E2382" w:rsidP="00135BC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007D5AF9">
        <w:rPr>
          <w:rFonts w:ascii="GHEA Grapalat" w:hAnsi="GHEA Grapalat"/>
          <w:b/>
          <w:sz w:val="24"/>
          <w:szCs w:val="24"/>
          <w:lang w:val="en-US"/>
        </w:rPr>
        <w:t>6</w:t>
      </w:r>
      <w:r w:rsidR="007D5AF9">
        <w:rPr>
          <w:rFonts w:ascii="GHEA Grapalat" w:hAnsi="GHEA Grapalat"/>
          <w:b/>
          <w:sz w:val="24"/>
          <w:szCs w:val="24"/>
        </w:rPr>
        <w:t>/9</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0C0663" w:rsidRPr="00B138F3" w:rsidRDefault="000C0663" w:rsidP="000C0663">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C0663" w:rsidRPr="00B138F3" w:rsidRDefault="000C0663" w:rsidP="000C066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Pr>
          <w:rFonts w:ascii="GHEA Grapalat" w:hAnsi="GHEA Grapalat"/>
          <w:b/>
        </w:rPr>
        <w:t>2</w:t>
      </w:r>
      <w:r w:rsidR="007D5AF9">
        <w:rPr>
          <w:rFonts w:ascii="GHEA Grapalat" w:hAnsi="GHEA Grapalat"/>
          <w:b/>
          <w:lang w:val="en-US"/>
        </w:rPr>
        <w:t>6</w:t>
      </w:r>
      <w:r w:rsidR="007D5AF9">
        <w:rPr>
          <w:rFonts w:ascii="GHEA Grapalat" w:hAnsi="GHEA Grapalat"/>
          <w:b/>
        </w:rPr>
        <w:t>/9</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B138F3">
        <w:rPr>
          <w:rFonts w:ascii="GHEA Grapalat" w:hAnsi="GHEA Grapalat"/>
          <w:sz w:val="22"/>
          <w:szCs w:val="22"/>
        </w:rPr>
        <w:lastRenderedPageBreak/>
        <w:t>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C5B77"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C5B77"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C5B77"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35BCB" w:rsidRDefault="00135BC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06102" w:rsidRPr="009C5B38" w:rsidRDefault="00006102" w:rsidP="0000610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Pr>
          <w:rFonts w:ascii="GHEA Grapalat" w:hAnsi="GHEA Grapalat"/>
          <w:b/>
          <w:sz w:val="24"/>
          <w:szCs w:val="24"/>
        </w:rPr>
        <w:t>2</w:t>
      </w:r>
      <w:r w:rsidR="00C665B7">
        <w:rPr>
          <w:rFonts w:ascii="GHEA Grapalat" w:hAnsi="GHEA Grapalat"/>
          <w:b/>
          <w:sz w:val="24"/>
          <w:szCs w:val="24"/>
          <w:lang w:val="en-US"/>
        </w:rPr>
        <w:t>6</w:t>
      </w:r>
      <w:r w:rsidR="00C665B7">
        <w:rPr>
          <w:rFonts w:ascii="GHEA Grapalat" w:hAnsi="GHEA Grapalat"/>
          <w:b/>
          <w:sz w:val="24"/>
          <w:szCs w:val="24"/>
        </w:rPr>
        <w:t>/9</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06102" w:rsidRPr="00B138F3" w:rsidRDefault="00006102" w:rsidP="00006102">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06102" w:rsidRPr="00B138F3" w:rsidRDefault="00006102" w:rsidP="0000610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Pr>
          <w:rFonts w:ascii="GHEA Grapalat" w:hAnsi="GHEA Grapalat"/>
          <w:b/>
        </w:rPr>
        <w:t>2</w:t>
      </w:r>
      <w:r w:rsidR="00C665B7">
        <w:rPr>
          <w:rFonts w:ascii="GHEA Grapalat" w:hAnsi="GHEA Grapalat"/>
          <w:b/>
          <w:lang w:val="en-US"/>
        </w:rPr>
        <w:t>6</w:t>
      </w:r>
      <w:r w:rsidR="00C665B7">
        <w:rPr>
          <w:rFonts w:ascii="GHEA Grapalat" w:hAnsi="GHEA Grapalat"/>
          <w:b/>
        </w:rPr>
        <w:t>/9</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r w:rsidRPr="00B138F3">
        <w:rPr>
          <w:rFonts w:ascii="GHEA Grapalat" w:hAnsi="GHEA Grapalat"/>
        </w:rPr>
        <w:lastRenderedPageBreak/>
        <w:t>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Pr="00B138F3" w:rsidRDefault="001D08ED" w:rsidP="00632AC2">
      <w:pPr>
        <w:widowControl w:val="0"/>
        <w:spacing w:after="160"/>
        <w:rPr>
          <w:rFonts w:ascii="GHEA Grapalat" w:hAnsi="GHEA Grapalat"/>
        </w:rPr>
      </w:pP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0002FA"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0002FA"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0002FA"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135BCB" w:rsidRDefault="00135BCB">
      <w:pPr>
        <w:rPr>
          <w:rFonts w:ascii="GHEA Grapalat" w:hAnsi="GHEA Grapalat"/>
          <w:b/>
        </w:rPr>
      </w:pPr>
      <w:r>
        <w:rPr>
          <w:rFonts w:ascii="GHEA Grapalat" w:hAnsi="GHEA Grapalat"/>
          <w:b/>
        </w:rPr>
        <w:lastRenderedPageBreak/>
        <w:br w:type="page"/>
      </w:r>
    </w:p>
    <w:p w:rsidR="008C41CB" w:rsidRPr="006F1605" w:rsidRDefault="008C41CB" w:rsidP="00135BCB">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Pr="006F1605">
        <w:rPr>
          <w:rFonts w:ascii="GHEA Grapalat" w:hAnsi="GHEA Grapalat"/>
          <w:b/>
          <w:sz w:val="24"/>
          <w:szCs w:val="24"/>
        </w:rPr>
        <w:t>6</w:t>
      </w:r>
    </w:p>
    <w:p w:rsidR="008C41CB" w:rsidRPr="00C665B7" w:rsidRDefault="008C41CB" w:rsidP="00135BCB">
      <w:pPr>
        <w:pStyle w:val="BodyTextIndent3"/>
        <w:widowControl w:val="0"/>
        <w:spacing w:line="240" w:lineRule="auto"/>
        <w:jc w:val="right"/>
        <w:rPr>
          <w:rFonts w:ascii="GHEA Grapalat" w:hAnsi="GHEA Grapalat" w:cs="Arial"/>
          <w:b/>
          <w:sz w:val="24"/>
          <w:szCs w:val="24"/>
          <w:lang w:val="en-US"/>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-2</w:t>
      </w:r>
      <w:r w:rsidR="00DF6CF4">
        <w:rPr>
          <w:rFonts w:ascii="GHEA Grapalat" w:hAnsi="GHEA Grapalat"/>
          <w:b/>
          <w:sz w:val="24"/>
          <w:szCs w:val="24"/>
          <w:lang w:val="en-US"/>
        </w:rPr>
        <w:t>6</w:t>
      </w:r>
      <w:r w:rsidRPr="006211E3">
        <w:rPr>
          <w:rFonts w:ascii="GHEA Grapalat" w:hAnsi="GHEA Grapalat"/>
          <w:b/>
          <w:sz w:val="24"/>
          <w:szCs w:val="24"/>
        </w:rPr>
        <w:t>/</w:t>
      </w:r>
      <w:r w:rsidR="00C665B7">
        <w:rPr>
          <w:rFonts w:ascii="GHEA Grapalat" w:hAnsi="GHEA Grapalat"/>
          <w:b/>
          <w:sz w:val="24"/>
          <w:szCs w:val="24"/>
          <w:lang w:val="en-US"/>
        </w:rPr>
        <w:t>9</w:t>
      </w:r>
    </w:p>
    <w:p w:rsidR="008C41CB" w:rsidRPr="00AD29CE" w:rsidRDefault="008C41CB" w:rsidP="008C41CB">
      <w:pPr>
        <w:widowControl w:val="0"/>
        <w:spacing w:after="160" w:line="360" w:lineRule="auto"/>
        <w:jc w:val="right"/>
        <w:rPr>
          <w:rFonts w:ascii="GHEA Grapalat" w:hAnsi="GHEA Grapalat"/>
          <w:i/>
        </w:rPr>
      </w:pPr>
    </w:p>
    <w:p w:rsidR="008C41CB" w:rsidRPr="006211E3" w:rsidRDefault="008C41CB" w:rsidP="008C41CB">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8C41CB" w:rsidRPr="0040608E" w:rsidRDefault="008C41CB" w:rsidP="008C41CB">
      <w:pPr>
        <w:pStyle w:val="BodyTextIndent3"/>
        <w:widowControl w:val="0"/>
        <w:spacing w:after="160" w:line="240" w:lineRule="auto"/>
        <w:jc w:val="center"/>
        <w:rPr>
          <w:rFonts w:ascii="GHEA Grapalat" w:hAnsi="GHEA Grapalat"/>
          <w:b/>
          <w:sz w:val="24"/>
          <w:szCs w:val="24"/>
          <w:lang w:val="en-US"/>
        </w:rPr>
      </w:pPr>
      <w:r w:rsidRPr="00936B04">
        <w:rPr>
          <w:rFonts w:ascii="GHEA Grapalat" w:hAnsi="GHEA Grapalat"/>
          <w:b/>
        </w:rPr>
        <w:t xml:space="preserve">№ </w:t>
      </w:r>
      <w:r w:rsidRPr="00AB4993">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-2</w:t>
      </w:r>
      <w:r w:rsidR="00DF6CF4">
        <w:rPr>
          <w:rFonts w:ascii="GHEA Grapalat" w:hAnsi="GHEA Grapalat"/>
          <w:b/>
          <w:sz w:val="24"/>
          <w:szCs w:val="24"/>
          <w:lang w:val="en-US"/>
        </w:rPr>
        <w:t>6</w:t>
      </w:r>
      <w:r w:rsidRPr="006211E3">
        <w:rPr>
          <w:rFonts w:ascii="GHEA Grapalat" w:hAnsi="GHEA Grapalat"/>
          <w:b/>
          <w:sz w:val="24"/>
          <w:szCs w:val="24"/>
        </w:rPr>
        <w:t>/</w:t>
      </w:r>
      <w:r w:rsidR="00C665B7">
        <w:rPr>
          <w:rFonts w:ascii="GHEA Grapalat" w:hAnsi="GHEA Grapalat"/>
          <w:b/>
          <w:sz w:val="24"/>
          <w:szCs w:val="24"/>
          <w:lang w:val="en-US"/>
        </w:rPr>
        <w:t>9</w:t>
      </w:r>
    </w:p>
    <w:p w:rsidR="008C41CB" w:rsidRPr="00AB4993" w:rsidRDefault="008C41CB" w:rsidP="008C41CB">
      <w:pPr>
        <w:pStyle w:val="BodyTextIndent3"/>
        <w:widowControl w:val="0"/>
        <w:spacing w:after="160" w:line="24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C41CB" w:rsidTr="001251C3">
        <w:tc>
          <w:tcPr>
            <w:tcW w:w="4643" w:type="dxa"/>
          </w:tcPr>
          <w:p w:rsidR="008C41CB" w:rsidRPr="00D04EA3" w:rsidRDefault="008C41CB" w:rsidP="001251C3">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8C41CB" w:rsidRPr="00D04EA3" w:rsidRDefault="008C41CB" w:rsidP="001251C3">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lang w:val="en-US"/>
              </w:rPr>
              <w:t>25</w:t>
            </w:r>
            <w:r w:rsidRPr="00AD29CE">
              <w:rPr>
                <w:rFonts w:ascii="GHEA Grapalat" w:hAnsi="GHEA Grapalat"/>
              </w:rPr>
              <w:t>г.</w:t>
            </w:r>
          </w:p>
        </w:tc>
      </w:tr>
    </w:tbl>
    <w:p w:rsidR="008C41CB" w:rsidRPr="00D04EA3" w:rsidRDefault="008C41CB" w:rsidP="008C41CB">
      <w:pPr>
        <w:widowControl w:val="0"/>
        <w:spacing w:after="160" w:line="336" w:lineRule="auto"/>
        <w:jc w:val="center"/>
        <w:rPr>
          <w:rFonts w:ascii="GHEA Grapalat" w:hAnsi="GHEA Grapalat"/>
          <w:b/>
          <w:u w:val="single"/>
          <w:lang w:val="en-US"/>
        </w:rPr>
      </w:pPr>
    </w:p>
    <w:p w:rsidR="008C41CB" w:rsidRPr="00AD29CE" w:rsidRDefault="008C41CB" w:rsidP="008C41CB">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8C41CB" w:rsidRPr="00AD29CE" w:rsidRDefault="008C41CB" w:rsidP="008C41CB">
      <w:pPr>
        <w:widowControl w:val="0"/>
        <w:spacing w:after="120"/>
        <w:jc w:val="both"/>
        <w:rPr>
          <w:rFonts w:ascii="GHEA Grapalat" w:hAnsi="GHEA Grapalat"/>
          <w:i/>
        </w:rPr>
      </w:pPr>
    </w:p>
    <w:p w:rsidR="008C41CB" w:rsidRPr="00D04EA3" w:rsidRDefault="008C41CB" w:rsidP="008C41CB">
      <w:pPr>
        <w:spacing w:after="160" w:line="336" w:lineRule="auto"/>
        <w:jc w:val="center"/>
        <w:rPr>
          <w:rFonts w:ascii="GHEA Grapalat" w:hAnsi="GHEA Grapalat"/>
          <w:b/>
        </w:rPr>
      </w:pPr>
      <w:r w:rsidRPr="00D04EA3">
        <w:rPr>
          <w:rFonts w:ascii="GHEA Grapalat" w:hAnsi="GHEA Grapalat"/>
          <w:b/>
        </w:rPr>
        <w:t>1. ПРЕДМЕТ ДОГОВОРА</w:t>
      </w:r>
    </w:p>
    <w:p w:rsidR="0040608E" w:rsidRPr="00B02E29" w:rsidRDefault="0040608E" w:rsidP="0040608E">
      <w:pPr>
        <w:widowControl w:val="0"/>
        <w:tabs>
          <w:tab w:val="left" w:pos="1134"/>
        </w:tabs>
        <w:spacing w:after="160"/>
        <w:ind w:firstLine="567"/>
        <w:jc w:val="both"/>
        <w:rPr>
          <w:rFonts w:ascii="GHEA Grapalat" w:hAnsi="GHEA Grapalat" w:cs="Sylfaen"/>
        </w:rPr>
      </w:pPr>
      <w:r w:rsidRPr="00B02E29">
        <w:rPr>
          <w:rFonts w:ascii="GHEA Grapalat" w:hAnsi="GHEA Grapalat"/>
        </w:rPr>
        <w:t>1.1</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поручает,</w:t>
      </w:r>
      <w:r>
        <w:rPr>
          <w:rFonts w:ascii="GHEA Grapalat" w:hAnsi="GHEA Grapalat"/>
        </w:rPr>
        <w:t xml:space="preserve"> </w:t>
      </w:r>
      <w:r w:rsidRPr="00B02E29">
        <w:rPr>
          <w:rFonts w:ascii="GHEA Grapalat" w:hAnsi="GHEA Grapalat"/>
        </w:rPr>
        <w:t>а</w:t>
      </w:r>
      <w:r>
        <w:rPr>
          <w:rFonts w:ascii="GHEA Grapalat" w:hAnsi="GHEA Grapalat"/>
        </w:rPr>
        <w:t xml:space="preserve"> </w:t>
      </w:r>
      <w:r w:rsidRPr="00B02E29">
        <w:rPr>
          <w:rFonts w:ascii="GHEA Grapalat" w:hAnsi="GHEA Grapalat"/>
        </w:rPr>
        <w:t>Исполнитель</w:t>
      </w:r>
      <w:r>
        <w:rPr>
          <w:rFonts w:ascii="GHEA Grapalat" w:hAnsi="GHEA Grapalat"/>
        </w:rPr>
        <w:t xml:space="preserve"> </w:t>
      </w:r>
      <w:r w:rsidRPr="00B02E29">
        <w:rPr>
          <w:rFonts w:ascii="GHEA Grapalat" w:hAnsi="GHEA Grapalat"/>
        </w:rPr>
        <w:t>принимает</w:t>
      </w:r>
      <w:r>
        <w:rPr>
          <w:rFonts w:ascii="GHEA Grapalat" w:hAnsi="GHEA Grapalat"/>
        </w:rPr>
        <w:t xml:space="preserve"> </w:t>
      </w:r>
      <w:r w:rsidRPr="00B02E29">
        <w:rPr>
          <w:rFonts w:ascii="GHEA Grapalat" w:hAnsi="GHEA Grapalat"/>
        </w:rPr>
        <w:t>обязательство</w:t>
      </w:r>
      <w:r>
        <w:rPr>
          <w:rFonts w:ascii="GHEA Grapalat" w:hAnsi="GHEA Grapalat"/>
        </w:rPr>
        <w:t xml:space="preserve"> </w:t>
      </w:r>
      <w:r w:rsidRPr="00B02E29">
        <w:rPr>
          <w:rFonts w:ascii="GHEA Grapalat" w:hAnsi="GHEA Grapalat"/>
        </w:rPr>
        <w:t>по</w:t>
      </w:r>
      <w:r>
        <w:rPr>
          <w:rFonts w:ascii="GHEA Grapalat" w:hAnsi="GHEA Grapalat"/>
        </w:rPr>
        <w:t xml:space="preserve"> </w:t>
      </w:r>
      <w:r w:rsidRPr="00B02E29">
        <w:rPr>
          <w:rFonts w:ascii="GHEA Grapalat" w:hAnsi="GHEA Grapalat"/>
        </w:rPr>
        <w:t>предоставлению</w:t>
      </w:r>
      <w:r>
        <w:rPr>
          <w:rFonts w:ascii="GHEA Grapalat" w:hAnsi="GHEA Grapalat"/>
        </w:rPr>
        <w:t xml:space="preserve"> </w:t>
      </w:r>
      <w:r w:rsidRPr="00B02E29">
        <w:rPr>
          <w:rFonts w:ascii="GHEA Grapalat" w:hAnsi="GHEA Grapalat"/>
        </w:rPr>
        <w:t>услуг</w:t>
      </w:r>
      <w:r>
        <w:rPr>
          <w:rFonts w:ascii="GHEA Grapalat" w:hAnsi="GHEA Grapalat"/>
        </w:rPr>
        <w:t xml:space="preserve"> </w:t>
      </w:r>
      <w:r w:rsidRPr="00E2759B">
        <w:rPr>
          <w:rFonts w:ascii="GHEA Grapalat" w:hAnsi="GHEA Grapalat"/>
          <w:b/>
        </w:rPr>
        <w:t>техническому обслуживанию транспортных</w:t>
      </w:r>
      <w:r w:rsidRPr="00BB6C4F">
        <w:rPr>
          <w:rFonts w:ascii="GHEA Grapalat" w:hAnsi="GHEA Grapalat"/>
          <w:sz w:val="22"/>
          <w:lang w:eastAsia="en-US" w:bidi="ar-SA"/>
        </w:rPr>
        <w:t xml:space="preserve"> </w:t>
      </w:r>
      <w:r w:rsidRPr="00E2759B">
        <w:rPr>
          <w:rFonts w:ascii="GHEA Grapalat" w:hAnsi="GHEA Grapalat"/>
          <w:b/>
        </w:rPr>
        <w:t>средств</w:t>
      </w:r>
      <w:r w:rsidRPr="00B02E29">
        <w:rPr>
          <w:rFonts w:ascii="GHEA Grapalat" w:hAnsi="GHEA Grapalat"/>
        </w:rPr>
        <w:t xml:space="preserve"> (далее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услуга),</w:t>
      </w:r>
      <w:r>
        <w:rPr>
          <w:rFonts w:ascii="GHEA Grapalat" w:hAnsi="GHEA Grapalat"/>
        </w:rPr>
        <w:t xml:space="preserve"> </w:t>
      </w:r>
      <w:r w:rsidRPr="00B02E29">
        <w:rPr>
          <w:rFonts w:ascii="GHEA Grapalat" w:hAnsi="GHEA Grapalat"/>
        </w:rPr>
        <w:t>согласно</w:t>
      </w:r>
      <w:r>
        <w:rPr>
          <w:rFonts w:ascii="GHEA Grapalat" w:hAnsi="GHEA Grapalat"/>
        </w:rPr>
        <w:t xml:space="preserve"> </w:t>
      </w:r>
      <w:r w:rsidRPr="00B02E29">
        <w:rPr>
          <w:rFonts w:ascii="GHEA Grapalat" w:hAnsi="GHEA Grapalat"/>
        </w:rPr>
        <w:t>требованиям</w:t>
      </w:r>
      <w:r>
        <w:rPr>
          <w:rFonts w:ascii="GHEA Grapalat" w:hAnsi="GHEA Grapalat"/>
        </w:rPr>
        <w:t xml:space="preserve"> </w:t>
      </w:r>
      <w:r w:rsidRPr="00B02E29">
        <w:rPr>
          <w:rFonts w:ascii="GHEA Grapalat" w:hAnsi="GHEA Grapalat"/>
        </w:rPr>
        <w:t>Технической</w:t>
      </w:r>
      <w:r>
        <w:rPr>
          <w:rFonts w:ascii="GHEA Grapalat" w:hAnsi="GHEA Grapalat"/>
        </w:rPr>
        <w:t xml:space="preserve"> </w:t>
      </w:r>
      <w:r w:rsidRPr="00B02E29">
        <w:rPr>
          <w:rFonts w:ascii="GHEA Grapalat" w:hAnsi="GHEA Grapalat"/>
        </w:rPr>
        <w:t>характеристики</w:t>
      </w:r>
      <w:r>
        <w:rPr>
          <w:rFonts w:ascii="GHEA Grapalat" w:hAnsi="GHEA Grapalat"/>
        </w:rPr>
        <w:t>—</w:t>
      </w:r>
      <w:r w:rsidRPr="00B02E29">
        <w:rPr>
          <w:rFonts w:ascii="GHEA Grapalat" w:hAnsi="GHEA Grapalat"/>
        </w:rPr>
        <w:t>графика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установленной</w:t>
      </w:r>
      <w:r>
        <w:rPr>
          <w:rFonts w:ascii="GHEA Grapalat" w:hAnsi="GHEA Grapalat"/>
        </w:rPr>
        <w:t xml:space="preserve"> </w:t>
      </w:r>
      <w:r w:rsidRPr="00B02E29">
        <w:rPr>
          <w:rFonts w:ascii="GHEA Grapalat" w:hAnsi="GHEA Grapalat"/>
        </w:rPr>
        <w:t>Приложением</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1,</w:t>
      </w:r>
      <w:r>
        <w:rPr>
          <w:rFonts w:ascii="GHEA Grapalat" w:hAnsi="GHEA Grapalat"/>
        </w:rPr>
        <w:t xml:space="preserve"> </w:t>
      </w:r>
      <w:r w:rsidRPr="00B02E29">
        <w:rPr>
          <w:rFonts w:ascii="GHEA Grapalat" w:hAnsi="GHEA Grapalat"/>
        </w:rPr>
        <w:t>составляющим</w:t>
      </w:r>
      <w:r>
        <w:rPr>
          <w:rFonts w:ascii="GHEA Grapalat" w:hAnsi="GHEA Grapalat"/>
        </w:rPr>
        <w:t xml:space="preserve"> </w:t>
      </w:r>
      <w:r w:rsidRPr="00B02E29">
        <w:rPr>
          <w:rFonts w:ascii="GHEA Grapalat" w:hAnsi="GHEA Grapalat"/>
        </w:rPr>
        <w:t>неотъемлемую</w:t>
      </w:r>
      <w:r>
        <w:rPr>
          <w:rFonts w:ascii="GHEA Grapalat" w:hAnsi="GHEA Grapalat"/>
        </w:rPr>
        <w:t xml:space="preserve"> </w:t>
      </w:r>
      <w:r w:rsidRPr="00B02E29">
        <w:rPr>
          <w:rFonts w:ascii="GHEA Grapalat" w:hAnsi="GHEA Grapalat"/>
        </w:rPr>
        <w:t>часть</w:t>
      </w:r>
      <w:r>
        <w:rPr>
          <w:rFonts w:ascii="GHEA Grapalat" w:hAnsi="GHEA Grapalat"/>
        </w:rPr>
        <w:t xml:space="preserve"> </w:t>
      </w:r>
      <w:r w:rsidRPr="00B02E29">
        <w:rPr>
          <w:rFonts w:ascii="GHEA Grapalat" w:hAnsi="GHEA Grapalat"/>
        </w:rPr>
        <w:t>настоящего</w:t>
      </w:r>
      <w:r>
        <w:rPr>
          <w:rFonts w:ascii="GHEA Grapalat" w:hAnsi="GHEA Grapalat"/>
        </w:rPr>
        <w:t xml:space="preserve"> </w:t>
      </w:r>
      <w:r w:rsidRPr="00B02E29">
        <w:rPr>
          <w:rFonts w:ascii="GHEA Grapalat" w:hAnsi="GHEA Grapalat"/>
        </w:rPr>
        <w:t>договора</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договор).</w:t>
      </w:r>
    </w:p>
    <w:p w:rsidR="00A83F33" w:rsidRPr="00CC2616" w:rsidRDefault="00A83F33" w:rsidP="00A83F33">
      <w:pPr>
        <w:widowControl w:val="0"/>
        <w:tabs>
          <w:tab w:val="left" w:pos="1134"/>
        </w:tabs>
        <w:spacing w:after="160"/>
        <w:ind w:firstLine="567"/>
        <w:jc w:val="both"/>
        <w:rPr>
          <w:rFonts w:ascii="GHEA Grapalat" w:hAnsi="GHEA Grapalat" w:cs="Sylfaen"/>
          <w:lang w:val="en-US"/>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Pr>
          <w:rFonts w:ascii="GHEA Grapalat" w:hAnsi="GHEA Grapalat"/>
          <w:lang w:val="en-US"/>
        </w:rPr>
        <w:t>.</w:t>
      </w:r>
    </w:p>
    <w:p w:rsidR="008C41CB" w:rsidRPr="00BD654E" w:rsidRDefault="008C41CB" w:rsidP="008C41CB">
      <w:pPr>
        <w:widowControl w:val="0"/>
        <w:spacing w:after="160"/>
        <w:jc w:val="center"/>
        <w:rPr>
          <w:rFonts w:ascii="GHEA Grapalat" w:hAnsi="GHEA Grapalat"/>
          <w:b/>
          <w:smallCaps/>
          <w:sz w:val="20"/>
          <w:szCs w:val="20"/>
        </w:rPr>
      </w:pPr>
    </w:p>
    <w:p w:rsidR="008C41CB" w:rsidRPr="00AD29CE" w:rsidRDefault="008C41CB" w:rsidP="008C41CB">
      <w:pPr>
        <w:widowControl w:val="0"/>
        <w:tabs>
          <w:tab w:val="left" w:pos="1134"/>
        </w:tabs>
        <w:spacing w:after="160"/>
        <w:jc w:val="center"/>
        <w:rPr>
          <w:rFonts w:ascii="GHEA Grapalat" w:hAnsi="GHEA Grapalat" w:cs="Sylfaen"/>
          <w:b/>
          <w:smallCaps/>
        </w:rPr>
      </w:pPr>
      <w:r w:rsidRPr="00AD29CE">
        <w:rPr>
          <w:rFonts w:ascii="GHEA Grapalat" w:hAnsi="GHEA Grapalat"/>
          <w:b/>
          <w:smallCaps/>
        </w:rPr>
        <w:t>2. ПРАВА И ОБЯЗАННОСТИ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8C41CB" w:rsidRPr="00BC61E7"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w:t>
      </w:r>
      <w:r w:rsidRPr="00AD29CE">
        <w:rPr>
          <w:rFonts w:ascii="GHEA Grapalat" w:hAnsi="GHEA Grapalat"/>
        </w:rPr>
        <w:lastRenderedPageBreak/>
        <w:t>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8C41CB" w:rsidRPr="00BC61E7" w:rsidRDefault="008C41CB" w:rsidP="008C41CB">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8C41CB" w:rsidRPr="00C054A7" w:rsidRDefault="008C41CB" w:rsidP="008C41CB">
      <w:pPr>
        <w:widowControl w:val="0"/>
        <w:spacing w:after="160" w:line="360" w:lineRule="auto"/>
        <w:jc w:val="center"/>
        <w:rPr>
          <w:rFonts w:ascii="GHEA Grapalat" w:hAnsi="GHEA Grapalat"/>
          <w:b/>
        </w:rPr>
      </w:pPr>
    </w:p>
    <w:p w:rsidR="008C41CB" w:rsidRPr="00AD29CE" w:rsidRDefault="008C41CB" w:rsidP="008C41CB">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8C41CB" w:rsidRPr="008F582C" w:rsidRDefault="008C41CB" w:rsidP="008C41CB">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8C41CB" w:rsidRDefault="008C41CB" w:rsidP="008C41CB">
      <w:pPr>
        <w:widowControl w:val="0"/>
        <w:spacing w:after="160" w:line="336" w:lineRule="auto"/>
        <w:jc w:val="center"/>
        <w:rPr>
          <w:rFonts w:ascii="GHEA Grapalat" w:hAnsi="GHEA Grapalat"/>
          <w:b/>
        </w:rPr>
      </w:pPr>
    </w:p>
    <w:p w:rsidR="008C41CB" w:rsidRPr="00AD29CE" w:rsidRDefault="008C41CB" w:rsidP="008C41CB">
      <w:pPr>
        <w:widowControl w:val="0"/>
        <w:spacing w:after="160" w:line="336" w:lineRule="auto"/>
        <w:jc w:val="center"/>
        <w:rPr>
          <w:rFonts w:ascii="GHEA Grapalat" w:hAnsi="GHEA Grapalat" w:cs="Sylfaen"/>
          <w:b/>
        </w:rPr>
      </w:pPr>
      <w:r w:rsidRPr="00AD29CE">
        <w:rPr>
          <w:rFonts w:ascii="GHEA Grapalat" w:hAnsi="GHEA Grapalat"/>
          <w:b/>
        </w:rPr>
        <w:lastRenderedPageBreak/>
        <w:t>4. ЦЕНА ДОГОВОРА</w:t>
      </w:r>
    </w:p>
    <w:p w:rsidR="008C41CB" w:rsidRPr="00D04EA3" w:rsidRDefault="008C41CB" w:rsidP="008C41CB">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20</w:t>
      </w:r>
      <w:r>
        <w:rPr>
          <w:rFonts w:ascii="GHEA Grapalat" w:hAnsi="GHEA Grapalat"/>
        </w:rPr>
        <w:t>.</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40608E" w:rsidRPr="00016450" w:rsidRDefault="0040608E" w:rsidP="0040608E">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40608E" w:rsidRPr="00F146DC" w:rsidRDefault="0040608E" w:rsidP="0040608E">
      <w:pPr>
        <w:widowControl w:val="0"/>
        <w:tabs>
          <w:tab w:val="left" w:pos="1134"/>
        </w:tabs>
        <w:spacing w:line="360" w:lineRule="auto"/>
        <w:ind w:firstLine="567"/>
        <w:jc w:val="both"/>
        <w:rPr>
          <w:rFonts w:ascii="GHEA Grapalat" w:hAnsi="GHEA Grapalat"/>
        </w:rPr>
      </w:pPr>
      <w:r>
        <w:rPr>
          <w:rFonts w:ascii="GHEA Grapalat" w:hAnsi="GHEA Grapalat"/>
        </w:rPr>
        <w:t>В</w:t>
      </w:r>
      <w:r w:rsidRPr="00F77167">
        <w:rPr>
          <w:rFonts w:ascii="GHEA Grapalat" w:hAnsi="GHEA Grapalat"/>
        </w:rPr>
        <w:t xml:space="preserve"> случае </w:t>
      </w:r>
      <w:r>
        <w:rPr>
          <w:rFonts w:ascii="GHEA Grapalat" w:hAnsi="GHEA Grapalat"/>
        </w:rPr>
        <w:t>закупок</w:t>
      </w:r>
      <w:r w:rsidRPr="00F77167">
        <w:rPr>
          <w:rFonts w:ascii="GHEA Grapalat" w:hAnsi="GHEA Grapalat"/>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Pr="00F77167">
        <w:rPr>
          <w:rFonts w:ascii="Sylfaen" w:hAnsi="Sylfaen" w:cs="Sylfaen"/>
        </w:rPr>
        <w:t>՝</w:t>
      </w:r>
      <w:r>
        <w:rPr>
          <w:rFonts w:ascii="GHEA Grapalat" w:hAnsi="GHEA Grapalat"/>
        </w:rPr>
        <w:t xml:space="preserve"> ВС</w:t>
      </w:r>
      <w:r w:rsidRPr="00104AE5">
        <w:rPr>
          <w:rFonts w:ascii="GHEA Grapalat" w:hAnsi="GHEA Grapalat"/>
        </w:rPr>
        <w:t>=</w:t>
      </w:r>
      <w:r w:rsidRPr="00F146DC">
        <w:rPr>
          <w:rFonts w:ascii="GHEA Grapalat" w:hAnsi="GHEA Grapalat"/>
        </w:rPr>
        <w:t xml:space="preserve"> </w:t>
      </w:r>
      <w:r w:rsidRPr="00D87896">
        <w:rPr>
          <w:rFonts w:ascii="GHEA Grapalat" w:hAnsi="GHEA Grapalat"/>
        </w:rPr>
        <w:t>ЦУ/СЦx</w:t>
      </w:r>
      <w:r>
        <w:rPr>
          <w:rFonts w:ascii="GHEA Grapalat" w:hAnsi="GHEA Grapalat"/>
        </w:rPr>
        <w:t>У</w:t>
      </w:r>
      <w:r w:rsidRPr="00D87896">
        <w:rPr>
          <w:rFonts w:ascii="GHEA Grapalat" w:hAnsi="GHEA Grapalat"/>
        </w:rPr>
        <w:t>x</w:t>
      </w:r>
      <w:r>
        <w:rPr>
          <w:rFonts w:ascii="GHEA Grapalat" w:hAnsi="GHEA Grapalat"/>
        </w:rPr>
        <w:t>К</w:t>
      </w:r>
    </w:p>
    <w:p w:rsidR="0040608E" w:rsidRPr="00F77167" w:rsidRDefault="0040608E" w:rsidP="0040608E">
      <w:pPr>
        <w:pStyle w:val="norm"/>
        <w:widowControl w:val="0"/>
        <w:spacing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40608E" w:rsidRPr="00F77167" w:rsidRDefault="0040608E" w:rsidP="0040608E">
      <w:pPr>
        <w:pStyle w:val="norm"/>
        <w:widowControl w:val="0"/>
        <w:spacing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0608E" w:rsidRPr="00F77167" w:rsidRDefault="0040608E" w:rsidP="0040608E">
      <w:pPr>
        <w:pStyle w:val="norm"/>
        <w:widowControl w:val="0"/>
        <w:spacing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40608E" w:rsidRPr="00F77167" w:rsidRDefault="0040608E" w:rsidP="0040608E">
      <w:pPr>
        <w:pStyle w:val="norm"/>
        <w:widowControl w:val="0"/>
        <w:spacing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40608E" w:rsidRPr="00CD3395" w:rsidRDefault="0040608E" w:rsidP="0040608E">
      <w:pPr>
        <w:widowControl w:val="0"/>
        <w:spacing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Pr>
          <w:rStyle w:val="FootnoteReference"/>
          <w:rFonts w:ascii="GHEA Grapalat" w:hAnsi="GHEA Grapalat" w:cs="Sylfaen"/>
        </w:rPr>
        <w:footnoteReference w:customMarkFollows="1" w:id="12"/>
        <w:t>22</w:t>
      </w:r>
    </w:p>
    <w:p w:rsidR="008C41CB" w:rsidRPr="00AD29CE" w:rsidRDefault="0040608E" w:rsidP="0040608E">
      <w:pPr>
        <w:widowControl w:val="0"/>
        <w:spacing w:after="160" w:line="360" w:lineRule="auto"/>
        <w:ind w:firstLine="720"/>
        <w:jc w:val="center"/>
        <w:rPr>
          <w:rFonts w:ascii="GHEA Grapalat" w:hAnsi="GHEA Grapalat" w:cs="Sylfaen"/>
        </w:rPr>
      </w:pPr>
      <w:r>
        <w:rPr>
          <w:rFonts w:ascii="GHEA Grapalat" w:hAnsi="GHEA Grapalat"/>
          <w:b/>
        </w:rPr>
        <w:br w:type="page"/>
      </w:r>
    </w:p>
    <w:p w:rsidR="0040608E" w:rsidRDefault="0040608E" w:rsidP="008C41CB">
      <w:pPr>
        <w:jc w:val="center"/>
        <w:rPr>
          <w:rFonts w:ascii="GHEA Grapalat" w:hAnsi="GHEA Grapalat"/>
          <w:b/>
        </w:rPr>
      </w:pPr>
    </w:p>
    <w:p w:rsidR="008C41CB" w:rsidRPr="00AD29CE" w:rsidRDefault="008C41CB" w:rsidP="008C41CB">
      <w:pPr>
        <w:jc w:val="center"/>
        <w:rPr>
          <w:rFonts w:ascii="GHEA Grapalat" w:hAnsi="GHEA Grapalat" w:cs="Sylfaen"/>
          <w:b/>
        </w:rPr>
      </w:pPr>
      <w:r w:rsidRPr="00AD29CE">
        <w:rPr>
          <w:rFonts w:ascii="GHEA Grapalat" w:hAnsi="GHEA Grapalat"/>
          <w:b/>
        </w:rPr>
        <w:t>5. ОТВЕТСТВЕННОСТЬ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3"/>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8C41CB" w:rsidRPr="00AD29CE" w:rsidRDefault="008C41CB" w:rsidP="008C41CB">
      <w:pPr>
        <w:widowControl w:val="0"/>
        <w:spacing w:after="160" w:line="360" w:lineRule="auto"/>
        <w:ind w:firstLine="720"/>
        <w:jc w:val="center"/>
        <w:rPr>
          <w:rFonts w:ascii="GHEA Grapalat" w:hAnsi="GHEA Grapalat" w:cs="Sylfaen"/>
        </w:rPr>
      </w:pPr>
    </w:p>
    <w:p w:rsidR="008C41CB" w:rsidRPr="00AD29CE" w:rsidRDefault="008C41CB" w:rsidP="008C41CB">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8C41CB" w:rsidRPr="00AD29CE" w:rsidRDefault="008C41CB" w:rsidP="008C41CB">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DF6CF4" w:rsidRPr="006211E3" w:rsidRDefault="00DF6CF4" w:rsidP="00DF6CF4">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6211E3">
        <w:rPr>
          <w:rFonts w:ascii="GHEA Grapalat" w:hAnsi="GHEA Grapalat"/>
        </w:rPr>
        <w:t>до 30 декабря 202</w:t>
      </w:r>
      <w:r>
        <w:rPr>
          <w:rFonts w:ascii="GHEA Grapalat" w:hAnsi="GHEA Grapalat"/>
          <w:lang w:val="en-US"/>
        </w:rPr>
        <w:t>6</w:t>
      </w:r>
      <w:r w:rsidRPr="006211E3">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 но не позднее 31 января 202</w:t>
      </w:r>
      <w:r>
        <w:rPr>
          <w:rFonts w:ascii="GHEA Grapalat" w:hAnsi="GHEA Grapalat"/>
          <w:lang w:val="en-US"/>
        </w:rPr>
        <w:t>7</w:t>
      </w:r>
      <w:r w:rsidRPr="006211E3">
        <w:rPr>
          <w:rFonts w:ascii="GHEA Grapalat" w:hAnsi="GHEA Grapalat"/>
        </w:rPr>
        <w:t xml:space="preserve"> года</w:t>
      </w:r>
      <w:r>
        <w:rPr>
          <w:rFonts w:ascii="GHEA Grapalat" w:hAnsi="GHEA Grapalat"/>
        </w:rPr>
        <w:t>.</w:t>
      </w:r>
    </w:p>
    <w:p w:rsidR="00DF6CF4" w:rsidRPr="006211E3" w:rsidRDefault="00DF6CF4" w:rsidP="00DF6CF4">
      <w:pPr>
        <w:widowControl w:val="0"/>
        <w:tabs>
          <w:tab w:val="left" w:pos="1134"/>
        </w:tabs>
        <w:spacing w:after="160"/>
        <w:ind w:firstLine="567"/>
        <w:jc w:val="both"/>
        <w:rPr>
          <w:rFonts w:ascii="GHEA Grapalat" w:hAnsi="GHEA Grapalat"/>
        </w:rPr>
      </w:pPr>
      <w:r w:rsidRPr="006211E3">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Pr>
          <w:rFonts w:ascii="GHEA Grapalat" w:hAnsi="GHEA Grapalat"/>
          <w:lang w:val="en-US"/>
        </w:rPr>
        <w:t>7</w:t>
      </w:r>
      <w:r w:rsidRPr="006211E3">
        <w:rPr>
          <w:rFonts w:ascii="GHEA Grapalat" w:hAnsi="GHEA Grapalat"/>
        </w:rPr>
        <w:t xml:space="preserve"> года</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w:t>
      </w:r>
      <w:r w:rsidRPr="00844C3A">
        <w:rPr>
          <w:rFonts w:ascii="GHEA Grapalat" w:hAnsi="GHEA Grapalat"/>
          <w:spacing w:val="-4"/>
        </w:rPr>
        <w:lastRenderedPageBreak/>
        <w:t>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14"/>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w:t>
      </w:r>
      <w:r w:rsidRPr="00AD29CE">
        <w:rPr>
          <w:rFonts w:ascii="GHEA Grapalat" w:hAnsi="GHEA Grapalat"/>
        </w:rPr>
        <w:lastRenderedPageBreak/>
        <w:t>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5"/>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w:t>
      </w:r>
      <w:r w:rsidRPr="00AD29CE">
        <w:rPr>
          <w:rFonts w:ascii="GHEA Grapalat" w:hAnsi="GHEA Grapalat"/>
        </w:rPr>
        <w:lastRenderedPageBreak/>
        <w:t xml:space="preserve">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AA1730" w:rsidRPr="00AD29CE" w:rsidRDefault="00AA1730" w:rsidP="00AA1730">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Pr="00DD42DF">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B138F3">
        <w:rPr>
          <w:rFonts w:ascii="GHEA Grapalat" w:hAnsi="GHEA Grapalat"/>
        </w:rPr>
        <w:t xml:space="preserve">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w:t>
      </w:r>
      <w:r w:rsidR="003638EA" w:rsidRPr="00842146">
        <w:rPr>
          <w:rFonts w:ascii="GHEA Grapalat" w:hAnsi="GHEA Grapalat"/>
        </w:rPr>
        <w:t>Исполнитель</w:t>
      </w:r>
      <w:r w:rsidR="001251C3" w:rsidRPr="00974EA8">
        <w:rPr>
          <w:rFonts w:ascii="GHEA Grapalat" w:hAnsi="GHEA Grapalat"/>
        </w:rPr>
        <w:t xml:space="preserve"> </w:t>
      </w:r>
      <w:r w:rsidRPr="00974EA8">
        <w:rPr>
          <w:rFonts w:ascii="GHEA Grapalat" w:hAnsi="GHEA Grapalat"/>
        </w:rPr>
        <w:t>заключает соглашение</w:t>
      </w:r>
      <w:r w:rsidRPr="007D1FF2">
        <w:rPr>
          <w:rFonts w:ascii="GHEA Grapalat" w:hAnsi="GHEA Grapalat"/>
        </w:rPr>
        <w:t xml:space="preserve"> </w:t>
      </w:r>
      <w:r w:rsidR="00352C25">
        <w:rPr>
          <w:rFonts w:ascii="GHEA Grapalat" w:hAnsi="GHEA Grapalat"/>
          <w:lang w:val="en-US"/>
        </w:rPr>
        <w:t xml:space="preserve">и </w:t>
      </w:r>
      <w:r w:rsidR="00352C25" w:rsidRPr="00842146">
        <w:rPr>
          <w:rFonts w:ascii="GHEA Grapalat" w:hAnsi="GHEA Grapalat"/>
        </w:rPr>
        <w:t>представляет Заказчику</w:t>
      </w:r>
      <w:r w:rsidR="00352C25" w:rsidRPr="00974EA8">
        <w:rPr>
          <w:rFonts w:ascii="GHEA Grapalat" w:hAnsi="GHEA Grapalat"/>
        </w:rPr>
        <w:t xml:space="preserve"> </w:t>
      </w:r>
      <w:r w:rsidRPr="00974EA8">
        <w:rPr>
          <w:rFonts w:ascii="GHEA Grapalat" w:hAnsi="GHEA Grapalat"/>
        </w:rPr>
        <w:t xml:space="preserve">в течение </w:t>
      </w:r>
      <w:r>
        <w:rPr>
          <w:rFonts w:ascii="GHEA Grapalat" w:hAnsi="GHEA Grapalat"/>
        </w:rPr>
        <w:t>десят</w:t>
      </w:r>
      <w:r>
        <w:rPr>
          <w:rFonts w:ascii="GHEA Grapalat" w:hAnsi="GHEA Grapalat"/>
          <w:lang w:val="en-US"/>
        </w:rPr>
        <w:t>и</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w:t>
      </w:r>
      <w:r w:rsidR="003638EA" w:rsidRPr="00842146">
        <w:rPr>
          <w:rFonts w:ascii="GHEA Grapalat" w:hAnsi="GHEA Grapalat"/>
        </w:rPr>
        <w:t>Заказчиком</w:t>
      </w:r>
      <w:r w:rsidRPr="00974EA8">
        <w:rPr>
          <w:rFonts w:ascii="GHEA Grapalat" w:hAnsi="GHEA Grapalat"/>
        </w:rPr>
        <w:t xml:space="preserve"> в одностороннем</w:t>
      </w:r>
      <w:r w:rsidRPr="00842146">
        <w:rPr>
          <w:rFonts w:ascii="GHEA Grapalat" w:hAnsi="GHEA Grapalat"/>
        </w:rPr>
        <w:t>порядке.</w:t>
      </w:r>
      <w:r w:rsidRPr="00842146">
        <w:rPr>
          <w:rStyle w:val="FootnoteReference"/>
          <w:rFonts w:ascii="GHEA Grapalat" w:hAnsi="GHEA Grapalat"/>
        </w:rPr>
        <w:footnoteReference w:customMarkFollows="1" w:id="16"/>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lastRenderedPageBreak/>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280759" w:rsidRDefault="003B2F27" w:rsidP="00B649A0">
      <w:pPr>
        <w:widowControl w:val="0"/>
        <w:spacing w:after="160"/>
        <w:jc w:val="right"/>
        <w:rPr>
          <w:rFonts w:ascii="GHEA Grapalat" w:hAnsi="GHEA Grapalat"/>
        </w:rPr>
      </w:pPr>
      <w:r>
        <w:rPr>
          <w:rFonts w:ascii="GHEA Grapalat" w:hAnsi="GHEA Grapalat"/>
        </w:rPr>
        <w:br w:type="page"/>
      </w:r>
    </w:p>
    <w:p w:rsidR="00280759" w:rsidRDefault="00280759" w:rsidP="00B649A0">
      <w:pPr>
        <w:widowControl w:val="0"/>
        <w:spacing w:after="160"/>
        <w:jc w:val="right"/>
        <w:rPr>
          <w:rFonts w:ascii="GHEA Grapalat" w:hAnsi="GHEA Grapalat"/>
        </w:rPr>
        <w:sectPr w:rsidR="00280759" w:rsidSect="00280759">
          <w:footerReference w:type="default" r:id="rId8"/>
          <w:footnotePr>
            <w:pos w:val="beneathText"/>
          </w:footnotePr>
          <w:pgSz w:w="11907" w:h="16840" w:code="9"/>
          <w:pgMar w:top="425" w:right="992" w:bottom="709" w:left="1134" w:header="561" w:footer="561" w:gutter="0"/>
          <w:cols w:space="720"/>
          <w:titlePg/>
          <w:docGrid w:linePitch="326"/>
        </w:sectPr>
      </w:pPr>
    </w:p>
    <w:p w:rsidR="0040608E" w:rsidRPr="00B02E29" w:rsidRDefault="0040608E" w:rsidP="0040608E">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40608E" w:rsidRPr="00B02E29" w:rsidRDefault="0040608E" w:rsidP="0040608E">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Pr="006211E3">
        <w:rPr>
          <w:rFonts w:ascii="GHEA Grapalat" w:hAnsi="GHEA Grapalat"/>
          <w:b/>
        </w:rPr>
        <w:t>2</w:t>
      </w:r>
      <w:r>
        <w:rPr>
          <w:rFonts w:ascii="GHEA Grapalat" w:hAnsi="GHEA Grapalat"/>
          <w:b/>
          <w:lang w:val="en-US"/>
        </w:rPr>
        <w:t>6</w:t>
      </w:r>
      <w:r w:rsidRPr="00512F97">
        <w:rPr>
          <w:rFonts w:ascii="GHEA Grapalat" w:hAnsi="GHEA Grapalat"/>
          <w:b/>
        </w:rPr>
        <w:t>/</w:t>
      </w:r>
      <w:r w:rsidR="00F5747E">
        <w:rPr>
          <w:rFonts w:ascii="GHEA Grapalat" w:hAnsi="GHEA Grapalat"/>
          <w:b/>
          <w:lang w:val="en-US"/>
        </w:rPr>
        <w:t>9</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B96DAF">
        <w:rPr>
          <w:rFonts w:ascii="GHEA Grapalat" w:hAnsi="GHEA Grapalat"/>
          <w:i/>
        </w:rPr>
        <w:t xml:space="preserve">  </w:t>
      </w:r>
      <w:r w:rsidRPr="00B02E29">
        <w:rPr>
          <w:rFonts w:ascii="GHEA Grapalat" w:hAnsi="GHEA Grapalat"/>
          <w:i/>
        </w:rPr>
        <w:t>г.</w:t>
      </w:r>
    </w:p>
    <w:p w:rsidR="0040608E" w:rsidRPr="00B02E29" w:rsidRDefault="0040608E" w:rsidP="0040608E">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40608E" w:rsidRPr="006211E3" w:rsidRDefault="0040608E" w:rsidP="0040608E">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p w:rsidR="0040608E" w:rsidRPr="006211E3" w:rsidRDefault="0040608E" w:rsidP="0040608E">
      <w:pPr>
        <w:widowControl w:val="0"/>
        <w:spacing w:after="160"/>
        <w:jc w:val="right"/>
        <w:rPr>
          <w:rFonts w:ascii="GHEA Grapalat" w:hAnsi="GHEA Grapalat"/>
        </w:rPr>
      </w:pPr>
    </w:p>
    <w:tbl>
      <w:tblPr>
        <w:tblW w:w="15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9"/>
        <w:gridCol w:w="1843"/>
        <w:gridCol w:w="817"/>
        <w:gridCol w:w="1057"/>
        <w:gridCol w:w="1934"/>
        <w:gridCol w:w="2235"/>
        <w:gridCol w:w="1755"/>
        <w:gridCol w:w="1809"/>
        <w:gridCol w:w="1741"/>
      </w:tblGrid>
      <w:tr w:rsidR="0040608E" w:rsidRPr="008C22FB" w:rsidTr="001251C3">
        <w:trPr>
          <w:trHeight w:val="439"/>
        </w:trPr>
        <w:tc>
          <w:tcPr>
            <w:tcW w:w="4649" w:type="dxa"/>
            <w:gridSpan w:val="3"/>
          </w:tcPr>
          <w:p w:rsidR="0040608E" w:rsidRPr="009174C4" w:rsidRDefault="0040608E" w:rsidP="001251C3">
            <w:pPr>
              <w:widowControl w:val="0"/>
              <w:spacing w:after="120"/>
              <w:jc w:val="center"/>
              <w:rPr>
                <w:rFonts w:ascii="GHEA Grapalat" w:hAnsi="GHEA Grapalat"/>
                <w:sz w:val="22"/>
                <w:szCs w:val="16"/>
              </w:rPr>
            </w:pPr>
          </w:p>
        </w:tc>
        <w:tc>
          <w:tcPr>
            <w:tcW w:w="10531" w:type="dxa"/>
            <w:gridSpan w:val="6"/>
          </w:tcPr>
          <w:p w:rsidR="0040608E" w:rsidRPr="009174C4" w:rsidRDefault="0040608E" w:rsidP="001251C3">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40608E" w:rsidRPr="008C22FB" w:rsidTr="001251C3">
        <w:trPr>
          <w:trHeight w:val="2213"/>
        </w:trPr>
        <w:tc>
          <w:tcPr>
            <w:tcW w:w="1989" w:type="dxa"/>
            <w:vAlign w:val="center"/>
          </w:tcPr>
          <w:p w:rsidR="0040608E" w:rsidRPr="008D6C6D" w:rsidRDefault="0040608E" w:rsidP="001251C3">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1843" w:type="dxa"/>
            <w:vAlign w:val="center"/>
          </w:tcPr>
          <w:p w:rsidR="0040608E" w:rsidRPr="008D6C6D" w:rsidRDefault="0040608E" w:rsidP="001251C3">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1874" w:type="dxa"/>
            <w:gridSpan w:val="2"/>
            <w:vAlign w:val="center"/>
          </w:tcPr>
          <w:p w:rsidR="0040608E" w:rsidRPr="00842457" w:rsidRDefault="0040608E" w:rsidP="001251C3">
            <w:pPr>
              <w:jc w:val="center"/>
              <w:rPr>
                <w:rFonts w:ascii="GHEA Grapalat" w:hAnsi="GHEA Grapalat"/>
                <w:sz w:val="22"/>
                <w:szCs w:val="16"/>
              </w:rPr>
            </w:pPr>
            <w:r w:rsidRPr="0075045A">
              <w:rPr>
                <w:rFonts w:ascii="GHEA Grapalat" w:hAnsi="GHEA Grapalat"/>
                <w:szCs w:val="20"/>
                <w:lang w:val="en-US"/>
              </w:rPr>
              <w:t>Наименование</w:t>
            </w:r>
          </w:p>
        </w:tc>
        <w:tc>
          <w:tcPr>
            <w:tcW w:w="4169" w:type="dxa"/>
            <w:gridSpan w:val="2"/>
            <w:vAlign w:val="center"/>
          </w:tcPr>
          <w:p w:rsidR="0040608E" w:rsidRPr="008D6C6D" w:rsidRDefault="0040608E" w:rsidP="001251C3">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755" w:type="dxa"/>
            <w:vAlign w:val="center"/>
          </w:tcPr>
          <w:p w:rsidR="0040608E" w:rsidRPr="006211E3" w:rsidRDefault="0040608E" w:rsidP="001251C3">
            <w:pPr>
              <w:widowControl w:val="0"/>
              <w:spacing w:after="120"/>
              <w:jc w:val="center"/>
              <w:rPr>
                <w:rFonts w:ascii="GHEA Grapalat" w:hAnsi="GHEA Grapalat"/>
              </w:rPr>
            </w:pPr>
            <w:r w:rsidRPr="006211E3">
              <w:rPr>
                <w:rFonts w:ascii="GHEA Grapalat" w:hAnsi="GHEA Grapalat"/>
              </w:rPr>
              <w:t>М</w:t>
            </w:r>
            <w:r>
              <w:rPr>
                <w:rFonts w:ascii="GHEA Grapalat" w:hAnsi="GHEA Grapalat"/>
              </w:rPr>
              <w:t>аксимальн</w:t>
            </w:r>
            <w:r w:rsidRPr="006211E3">
              <w:rPr>
                <w:rFonts w:ascii="GHEA Grapalat" w:hAnsi="GHEA Grapalat"/>
              </w:rPr>
              <w:t>ая</w:t>
            </w:r>
            <w:r>
              <w:rPr>
                <w:rFonts w:ascii="GHEA Grapalat" w:hAnsi="GHEA Grapalat"/>
              </w:rPr>
              <w:t xml:space="preserve"> цен</w:t>
            </w:r>
            <w:r w:rsidRPr="006211E3">
              <w:rPr>
                <w:rFonts w:ascii="GHEA Grapalat" w:hAnsi="GHEA Grapalat"/>
              </w:rPr>
              <w:t>а услуги</w:t>
            </w:r>
          </w:p>
          <w:p w:rsidR="0040608E" w:rsidRPr="006211E3" w:rsidRDefault="0040608E" w:rsidP="001251C3">
            <w:pPr>
              <w:widowControl w:val="0"/>
              <w:spacing w:after="120"/>
              <w:jc w:val="center"/>
              <w:rPr>
                <w:rFonts w:ascii="GHEA Grapalat" w:hAnsi="GHEA Grapalat"/>
                <w:sz w:val="22"/>
                <w:szCs w:val="20"/>
              </w:rPr>
            </w:pPr>
            <w:r w:rsidRPr="00422C6A">
              <w:rPr>
                <w:rFonts w:ascii="GHEA Grapalat" w:hAnsi="GHEA Grapalat"/>
                <w:sz w:val="22"/>
                <w:szCs w:val="20"/>
              </w:rPr>
              <w:t>/драмов РА</w:t>
            </w:r>
            <w:r w:rsidRPr="006211E3">
              <w:rPr>
                <w:rFonts w:ascii="GHEA Grapalat" w:hAnsi="GHEA Grapalat"/>
                <w:sz w:val="22"/>
                <w:szCs w:val="20"/>
              </w:rPr>
              <w:t>/</w:t>
            </w:r>
          </w:p>
          <w:p w:rsidR="0040608E" w:rsidRPr="006F5AD5" w:rsidRDefault="0040608E" w:rsidP="001251C3">
            <w:pPr>
              <w:widowControl w:val="0"/>
              <w:spacing w:after="120"/>
              <w:jc w:val="center"/>
              <w:rPr>
                <w:rFonts w:ascii="GHEA Grapalat" w:hAnsi="GHEA Grapalat"/>
                <w:sz w:val="22"/>
                <w:szCs w:val="16"/>
              </w:rPr>
            </w:pPr>
          </w:p>
        </w:tc>
        <w:tc>
          <w:tcPr>
            <w:tcW w:w="1809" w:type="dxa"/>
            <w:vAlign w:val="center"/>
          </w:tcPr>
          <w:p w:rsidR="0040608E" w:rsidRPr="00F77167" w:rsidRDefault="0040608E" w:rsidP="001251C3">
            <w:pPr>
              <w:pStyle w:val="norm"/>
              <w:widowControl w:val="0"/>
              <w:spacing w:line="240" w:lineRule="auto"/>
              <w:ind w:firstLine="23"/>
              <w:jc w:val="center"/>
              <w:rPr>
                <w:rFonts w:ascii="GHEA Grapalat" w:hAnsi="GHEA Grapalat"/>
                <w:sz w:val="24"/>
                <w:szCs w:val="24"/>
              </w:rPr>
            </w:pPr>
            <w:r>
              <w:rPr>
                <w:rFonts w:ascii="GHEA Grapalat" w:hAnsi="GHEA Grapalat"/>
                <w:sz w:val="24"/>
                <w:szCs w:val="24"/>
              </w:rPr>
              <w:t>С</w:t>
            </w:r>
            <w:r w:rsidRPr="00F77167">
              <w:rPr>
                <w:rFonts w:ascii="GHEA Grapalat" w:hAnsi="GHEA Grapalat"/>
                <w:sz w:val="24"/>
                <w:szCs w:val="24"/>
              </w:rPr>
              <w:t>овокупность максимальных единиц цен, установленных для оказания услуги:</w:t>
            </w:r>
            <w:r>
              <w:rPr>
                <w:rFonts w:ascii="GHEA Grapalat" w:hAnsi="GHEA Grapalat"/>
                <w:sz w:val="24"/>
                <w:szCs w:val="24"/>
              </w:rPr>
              <w:t xml:space="preserve"> СЦ</w:t>
            </w:r>
          </w:p>
          <w:p w:rsidR="0040608E" w:rsidRPr="006211E3" w:rsidRDefault="0040608E" w:rsidP="001251C3">
            <w:pPr>
              <w:widowControl w:val="0"/>
              <w:spacing w:after="120"/>
              <w:jc w:val="center"/>
              <w:rPr>
                <w:rFonts w:ascii="GHEA Grapalat" w:hAnsi="GHEA Grapalat"/>
                <w:sz w:val="22"/>
                <w:szCs w:val="20"/>
              </w:rPr>
            </w:pPr>
          </w:p>
        </w:tc>
        <w:tc>
          <w:tcPr>
            <w:tcW w:w="1741" w:type="dxa"/>
            <w:vAlign w:val="center"/>
          </w:tcPr>
          <w:p w:rsidR="0040608E" w:rsidRPr="006211E3" w:rsidRDefault="0040608E" w:rsidP="001251C3">
            <w:pPr>
              <w:widowControl w:val="0"/>
              <w:spacing w:after="120"/>
              <w:jc w:val="center"/>
              <w:rPr>
                <w:rFonts w:ascii="GHEA Grapalat" w:hAnsi="GHEA Grapalat"/>
              </w:rPr>
            </w:pPr>
            <w:r w:rsidRPr="006211E3">
              <w:rPr>
                <w:rFonts w:ascii="GHEA Grapalat" w:hAnsi="GHEA Grapalat"/>
              </w:rPr>
              <w:t>И</w:t>
            </w:r>
            <w:r>
              <w:rPr>
                <w:rFonts w:ascii="GHEA Grapalat" w:hAnsi="GHEA Grapalat"/>
              </w:rPr>
              <w:t>тоговая цена, предложенная участником</w:t>
            </w:r>
          </w:p>
          <w:p w:rsidR="0040608E" w:rsidRPr="008D6C6D" w:rsidRDefault="0040608E" w:rsidP="001251C3">
            <w:pPr>
              <w:widowControl w:val="0"/>
              <w:spacing w:after="120"/>
              <w:jc w:val="center"/>
              <w:rPr>
                <w:rFonts w:ascii="GHEA Grapalat" w:hAnsi="GHEA Grapalat"/>
                <w:sz w:val="22"/>
                <w:szCs w:val="16"/>
              </w:rPr>
            </w:pPr>
            <w:r w:rsidRPr="00422C6A">
              <w:rPr>
                <w:rFonts w:ascii="GHEA Grapalat" w:hAnsi="GHEA Grapalat"/>
                <w:sz w:val="22"/>
                <w:szCs w:val="20"/>
              </w:rPr>
              <w:t>/драмов РА</w:t>
            </w:r>
            <w:r w:rsidRPr="006211E3">
              <w:rPr>
                <w:rFonts w:ascii="GHEA Grapalat" w:hAnsi="GHEA Grapalat"/>
                <w:sz w:val="22"/>
                <w:szCs w:val="20"/>
              </w:rPr>
              <w:t>/</w:t>
            </w:r>
            <w:r>
              <w:rPr>
                <w:rFonts w:ascii="GHEA Grapalat" w:hAnsi="GHEA Grapalat"/>
              </w:rPr>
              <w:t xml:space="preserve"> ЦУ</w:t>
            </w:r>
          </w:p>
        </w:tc>
      </w:tr>
      <w:tr w:rsidR="00F5747E" w:rsidRPr="008C22FB" w:rsidTr="001251C3">
        <w:trPr>
          <w:trHeight w:val="360"/>
        </w:trPr>
        <w:tc>
          <w:tcPr>
            <w:tcW w:w="1989" w:type="dxa"/>
            <w:vAlign w:val="center"/>
          </w:tcPr>
          <w:p w:rsidR="00F5747E" w:rsidRPr="009174C4" w:rsidRDefault="00F5747E" w:rsidP="00F5747E">
            <w:pPr>
              <w:widowControl w:val="0"/>
              <w:spacing w:after="120"/>
              <w:jc w:val="center"/>
              <w:rPr>
                <w:rFonts w:ascii="GHEA Grapalat" w:hAnsi="GHEA Grapalat"/>
                <w:szCs w:val="16"/>
                <w:lang w:val="en-US"/>
              </w:rPr>
            </w:pPr>
            <w:r>
              <w:rPr>
                <w:rFonts w:ascii="GHEA Grapalat" w:hAnsi="GHEA Grapalat"/>
                <w:szCs w:val="16"/>
                <w:lang w:val="en-US"/>
              </w:rPr>
              <w:t>1</w:t>
            </w:r>
          </w:p>
        </w:tc>
        <w:tc>
          <w:tcPr>
            <w:tcW w:w="1843" w:type="dxa"/>
            <w:vAlign w:val="center"/>
          </w:tcPr>
          <w:p w:rsidR="00F5747E" w:rsidRDefault="00F5747E" w:rsidP="00F5747E">
            <w:pPr>
              <w:jc w:val="center"/>
            </w:pPr>
            <w:r w:rsidRPr="003157D9">
              <w:rPr>
                <w:rFonts w:ascii="Arial LatArm" w:hAnsi="Arial LatArm" w:cs="Arial"/>
                <w:lang w:val="en-US"/>
              </w:rPr>
              <w:t>50111130</w:t>
            </w:r>
          </w:p>
        </w:tc>
        <w:tc>
          <w:tcPr>
            <w:tcW w:w="1874" w:type="dxa"/>
            <w:gridSpan w:val="2"/>
            <w:vAlign w:val="center"/>
          </w:tcPr>
          <w:p w:rsidR="00F5747E" w:rsidRDefault="00F5747E" w:rsidP="00F5747E">
            <w:pPr>
              <w:jc w:val="center"/>
              <w:rPr>
                <w:rFonts w:ascii="Arial Unicode" w:hAnsi="Arial Unicode" w:cs="Calibri"/>
              </w:rPr>
            </w:pPr>
            <w:r>
              <w:rPr>
                <w:rFonts w:ascii="Arial Unicode" w:hAnsi="Arial Unicode" w:cs="Calibri"/>
              </w:rPr>
              <w:t>Техническое обслуживание ГАЗ 322132                                      (</w:t>
            </w:r>
            <w:r>
              <w:rPr>
                <w:rFonts w:ascii="Arial LatArm" w:hAnsi="Arial LatArm" w:cs="Calibri"/>
              </w:rPr>
              <w:t xml:space="preserve"> </w:t>
            </w:r>
            <w:r>
              <w:rPr>
                <w:rFonts w:ascii="Calibri" w:hAnsi="Calibri" w:cs="Calibri"/>
              </w:rPr>
              <w:t>пассажирский</w:t>
            </w:r>
            <w:r>
              <w:rPr>
                <w:rFonts w:ascii="Arial LatArm" w:hAnsi="Arial LatArm" w:cs="Calibri"/>
              </w:rPr>
              <w:t xml:space="preserve"> </w:t>
            </w:r>
            <w:r>
              <w:rPr>
                <w:rFonts w:ascii="Calibri" w:hAnsi="Calibri" w:cs="Calibri"/>
              </w:rPr>
              <w:t>ГАЗель</w:t>
            </w:r>
            <w:r>
              <w:rPr>
                <w:rFonts w:ascii="Arial Unicode" w:hAnsi="Arial Unicode" w:cs="Calibri"/>
              </w:rPr>
              <w:t xml:space="preserve">)                        </w:t>
            </w:r>
          </w:p>
        </w:tc>
        <w:tc>
          <w:tcPr>
            <w:tcW w:w="1934" w:type="dxa"/>
            <w:vAlign w:val="center"/>
          </w:tcPr>
          <w:p w:rsidR="00F5747E" w:rsidRPr="001A16D9" w:rsidRDefault="00F5747E" w:rsidP="00F5747E">
            <w:pPr>
              <w:jc w:val="center"/>
              <w:rPr>
                <w:rFonts w:ascii="Arial LatArm" w:hAnsi="Arial LatArm" w:cs="Calibri"/>
                <w:sz w:val="22"/>
              </w:rPr>
            </w:pPr>
            <w:r w:rsidRPr="001A16D9">
              <w:rPr>
                <w:rFonts w:ascii="Calibri" w:hAnsi="Calibri" w:cs="Calibri"/>
                <w:sz w:val="22"/>
              </w:rPr>
              <w:t>Мощность</w:t>
            </w:r>
            <w:r w:rsidRPr="001A16D9">
              <w:rPr>
                <w:rFonts w:ascii="Arial LatArm" w:hAnsi="Arial LatArm" w:cs="Calibri"/>
                <w:sz w:val="22"/>
              </w:rPr>
              <w:t xml:space="preserve"> </w:t>
            </w:r>
            <w:r w:rsidRPr="001A16D9">
              <w:rPr>
                <w:rFonts w:ascii="Calibri" w:hAnsi="Calibri" w:cs="Calibri"/>
                <w:sz w:val="22"/>
              </w:rPr>
              <w:t>бензиного</w:t>
            </w:r>
            <w:r w:rsidRPr="001A16D9">
              <w:rPr>
                <w:rFonts w:ascii="Arial LatArm" w:hAnsi="Arial LatArm" w:cs="Calibri"/>
                <w:sz w:val="22"/>
              </w:rPr>
              <w:t xml:space="preserve"> </w:t>
            </w:r>
            <w:r w:rsidRPr="001A16D9">
              <w:rPr>
                <w:rFonts w:ascii="Calibri" w:hAnsi="Calibri" w:cs="Calibri"/>
                <w:sz w:val="22"/>
              </w:rPr>
              <w:t>двигателя</w:t>
            </w:r>
            <w:r w:rsidRPr="001A16D9">
              <w:rPr>
                <w:rFonts w:ascii="Arial LatArm" w:hAnsi="Arial LatArm" w:cs="Calibri"/>
                <w:sz w:val="22"/>
              </w:rPr>
              <w:t xml:space="preserve"> 100 </w:t>
            </w:r>
            <w:r w:rsidRPr="001A16D9">
              <w:rPr>
                <w:rFonts w:ascii="Calibri" w:hAnsi="Calibri" w:cs="Calibri"/>
                <w:sz w:val="22"/>
              </w:rPr>
              <w:t>лошадиных</w:t>
            </w:r>
            <w:r w:rsidRPr="001A16D9">
              <w:rPr>
                <w:rFonts w:ascii="Arial LatArm" w:hAnsi="Arial LatArm" w:cs="Calibri"/>
                <w:sz w:val="22"/>
              </w:rPr>
              <w:t xml:space="preserve"> </w:t>
            </w:r>
            <w:r w:rsidRPr="001A16D9">
              <w:rPr>
                <w:rFonts w:ascii="Calibri" w:hAnsi="Calibri" w:cs="Calibri"/>
                <w:sz w:val="22"/>
              </w:rPr>
              <w:t>сил</w:t>
            </w:r>
            <w:r w:rsidRPr="001A16D9">
              <w:rPr>
                <w:rFonts w:ascii="Arial LatArm" w:hAnsi="Arial LatArm" w:cs="Calibri"/>
                <w:sz w:val="22"/>
              </w:rPr>
              <w:t xml:space="preserve">, </w:t>
            </w:r>
          </w:p>
        </w:tc>
        <w:tc>
          <w:tcPr>
            <w:tcW w:w="2235" w:type="dxa"/>
            <w:vMerge w:val="restart"/>
            <w:vAlign w:val="center"/>
          </w:tcPr>
          <w:p w:rsidR="00F5747E" w:rsidRPr="00B96DAF" w:rsidRDefault="00F5747E" w:rsidP="00F5747E">
            <w:pPr>
              <w:jc w:val="center"/>
              <w:rPr>
                <w:rFonts w:ascii="Arial" w:hAnsi="Arial" w:cs="Arial"/>
                <w:sz w:val="22"/>
                <w:szCs w:val="22"/>
              </w:rPr>
            </w:pPr>
            <w:r w:rsidRPr="00A414EE">
              <w:rPr>
                <w:rFonts w:ascii="Arial" w:hAnsi="Arial" w:cs="Arial"/>
                <w:sz w:val="22"/>
                <w:szCs w:val="22"/>
              </w:rPr>
              <w:t xml:space="preserve">Услуги будут предоставляться на основании требовании Заказчика-в случае технических неполадок в транспортных средствах. Услуги должны предоставляться в центре технического обслуживания, оснащенный </w:t>
            </w:r>
            <w:r w:rsidRPr="00A414EE">
              <w:rPr>
                <w:rFonts w:ascii="Arial" w:hAnsi="Arial" w:cs="Arial"/>
                <w:sz w:val="22"/>
                <w:szCs w:val="22"/>
              </w:rPr>
              <w:lastRenderedPageBreak/>
              <w:t xml:space="preserve">современным техническим оборудованием и инструментами, в административных районах города Еревана. </w:t>
            </w:r>
            <w:r w:rsidRPr="00C409CA">
              <w:rPr>
                <w:rFonts w:ascii="Arial" w:hAnsi="Arial" w:cs="Arial"/>
                <w:sz w:val="22"/>
                <w:szCs w:val="22"/>
              </w:rPr>
              <w:t xml:space="preserve">Услуга предоставляется по требованиям предоставленным ЗАО “Ергорсвет” и на основании дефектых актов  представленных Исполнителем, </w:t>
            </w:r>
            <w:r w:rsidRPr="00AC6414">
              <w:rPr>
                <w:rFonts w:ascii="Arial" w:hAnsi="Arial" w:cs="Arial"/>
                <w:sz w:val="22"/>
                <w:szCs w:val="22"/>
              </w:rPr>
              <w:t xml:space="preserve">оказание услуг по техническому обслуживанию осуществляется-срок первого этапа оказание услуг устанавливаться в 20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оказать услуги в более </w:t>
            </w:r>
            <w:r w:rsidRPr="00AC6414">
              <w:rPr>
                <w:rFonts w:ascii="Arial" w:hAnsi="Arial" w:cs="Arial"/>
                <w:sz w:val="22"/>
                <w:szCs w:val="22"/>
              </w:rPr>
              <w:lastRenderedPageBreak/>
              <w:t>короткий срок, на следующих этапах в  течение не более</w:t>
            </w:r>
            <w:r w:rsidRPr="00C360AE">
              <w:rPr>
                <w:rFonts w:ascii="Arial" w:hAnsi="Arial" w:cs="Arial"/>
                <w:sz w:val="22"/>
                <w:szCs w:val="22"/>
              </w:rPr>
              <w:t>7</w:t>
            </w:r>
            <w:r w:rsidRPr="00C409CA">
              <w:rPr>
                <w:rFonts w:ascii="Arial" w:hAnsi="Arial" w:cs="Arial"/>
                <w:sz w:val="22"/>
                <w:szCs w:val="22"/>
              </w:rPr>
              <w:t xml:space="preserve"> дней-после утверждения  со стороны ЗАО “Ергорсвет”.  Буксировка транспортных средств, подлежащих ремонту, осуществляется Исполнителем, с использованием соответствующих транспортных средств-обеспечив условия безопасности перевозки. Исполнитель  должен обеспечить безопасность и сохранность  техники  на протяжении всего ремонта. Исполнитель должен иметь не менее </w:t>
            </w:r>
            <w:r w:rsidRPr="00B128CD">
              <w:rPr>
                <w:rFonts w:ascii="Arial" w:hAnsi="Arial" w:cs="Arial"/>
                <w:sz w:val="22"/>
                <w:szCs w:val="22"/>
              </w:rPr>
              <w:t>1</w:t>
            </w:r>
            <w:r w:rsidRPr="00C409CA">
              <w:rPr>
                <w:rFonts w:ascii="Arial" w:hAnsi="Arial" w:cs="Arial"/>
                <w:sz w:val="22"/>
                <w:szCs w:val="22"/>
              </w:rPr>
              <w:t xml:space="preserve"> пунктов технического обслуживания, оснащенных техническими средствами для ремонта автомобилей, и не </w:t>
            </w:r>
            <w:r w:rsidRPr="00C409CA">
              <w:rPr>
                <w:rFonts w:ascii="Arial" w:hAnsi="Arial" w:cs="Arial"/>
                <w:sz w:val="22"/>
                <w:szCs w:val="22"/>
              </w:rPr>
              <w:lastRenderedPageBreak/>
              <w:t xml:space="preserve">менее </w:t>
            </w:r>
            <w:r w:rsidRPr="00B128CD">
              <w:rPr>
                <w:rFonts w:ascii="Arial" w:hAnsi="Arial" w:cs="Arial"/>
                <w:sz w:val="22"/>
                <w:szCs w:val="22"/>
              </w:rPr>
              <w:t>3</w:t>
            </w:r>
            <w:r w:rsidRPr="00C409CA">
              <w:rPr>
                <w:rFonts w:ascii="Arial" w:hAnsi="Arial" w:cs="Arial"/>
                <w:sz w:val="22"/>
                <w:szCs w:val="22"/>
              </w:rPr>
              <w:t xml:space="preserve"> специалистов-занимающихся техническим обслуживанием и ремонтом автомобилей.</w:t>
            </w:r>
          </w:p>
          <w:p w:rsidR="00F5747E" w:rsidRPr="00B96DAF" w:rsidRDefault="00F5747E" w:rsidP="00F5747E">
            <w:pPr>
              <w:jc w:val="center"/>
              <w:rPr>
                <w:rFonts w:ascii="Arial" w:hAnsi="Arial" w:cs="Arial"/>
                <w:sz w:val="22"/>
                <w:szCs w:val="22"/>
              </w:rPr>
            </w:pPr>
          </w:p>
          <w:p w:rsidR="00F5747E" w:rsidRPr="00E45FB9" w:rsidRDefault="00F5747E" w:rsidP="00F5747E">
            <w:pPr>
              <w:jc w:val="center"/>
              <w:rPr>
                <w:rFonts w:ascii="Arial" w:hAnsi="Arial" w:cs="Arial"/>
                <w:sz w:val="22"/>
                <w:szCs w:val="22"/>
              </w:rPr>
            </w:pPr>
            <w:r w:rsidRPr="006211E3">
              <w:rPr>
                <w:rFonts w:ascii="Arial LatArm" w:hAnsi="Arial LatArm" w:cs="Calibri"/>
                <w:sz w:val="22"/>
                <w:szCs w:val="22"/>
              </w:rPr>
              <w:t xml:space="preserve">   </w:t>
            </w:r>
            <w:r w:rsidRPr="00C409CA">
              <w:rPr>
                <w:rFonts w:ascii="Arial" w:hAnsi="Arial" w:cs="Arial"/>
                <w:sz w:val="22"/>
                <w:szCs w:val="22"/>
              </w:rPr>
              <w:t xml:space="preserve">Моторные и трансмиссионные масла, используемые при обслуживании, могут поставляться заказчиком, а все типы запасных частей, смазочные материалы, краски и другие материалы предоставляются Исполнителем.  В определенных случаях Исполнитель выполняет ремонтные работы с соответствующими запасными частями-предоставленными Заказчиком.  Запасные части и смазочные материалы, используемые во время ремонта, </w:t>
            </w:r>
            <w:r w:rsidRPr="00C409CA">
              <w:rPr>
                <w:rFonts w:ascii="Arial" w:hAnsi="Arial" w:cs="Arial"/>
                <w:sz w:val="22"/>
                <w:szCs w:val="22"/>
              </w:rPr>
              <w:lastRenderedPageBreak/>
              <w:t xml:space="preserve">должны быть неиспользованными, запасные части изготовлены на заводе-изготовителе.                                                                                </w:t>
            </w:r>
            <w:r w:rsidRPr="00C409CA">
              <w:rPr>
                <w:rFonts w:ascii="Arial" w:hAnsi="Arial" w:cs="Arial"/>
                <w:b/>
                <w:sz w:val="22"/>
                <w:szCs w:val="22"/>
              </w:rPr>
              <w:t>Исполнитель дает гарантию 6 месяцев или 10 000 км на замененных деталей и за обслуживание.</w:t>
            </w:r>
            <w:r w:rsidRPr="00C409CA">
              <w:rPr>
                <w:rFonts w:ascii="Arial" w:hAnsi="Arial" w:cs="Arial"/>
                <w:sz w:val="22"/>
                <w:szCs w:val="22"/>
              </w:rPr>
              <w:t xml:space="preserve"> </w:t>
            </w:r>
            <w:r w:rsidRPr="00C409CA">
              <w:rPr>
                <w:rFonts w:ascii="Arial" w:hAnsi="Arial" w:cs="Arial"/>
                <w:b/>
                <w:sz w:val="22"/>
                <w:szCs w:val="22"/>
              </w:rPr>
              <w:t xml:space="preserve">Гарантийный срок на капитальный ремонт соединений составляет 12 месяцев или 20 000 км.                                                                                       </w:t>
            </w:r>
            <w:r w:rsidRPr="00C409CA">
              <w:rPr>
                <w:rFonts w:ascii="Arial" w:hAnsi="Arial" w:cs="Arial"/>
                <w:sz w:val="22"/>
                <w:szCs w:val="22"/>
              </w:rPr>
              <w:t xml:space="preserve">На протяжении всего ремонта представитель Заказчика имеет право следить за качеством и соответствием выполненных работ- соблюдение условий завода-изготовителя. Исполнитель должен возвращать Заказчику агрегаты и узлы, измененные в ходе </w:t>
            </w:r>
            <w:r w:rsidRPr="00C409CA">
              <w:rPr>
                <w:rFonts w:ascii="Arial" w:hAnsi="Arial" w:cs="Arial"/>
                <w:sz w:val="22"/>
                <w:szCs w:val="22"/>
              </w:rPr>
              <w:lastRenderedPageBreak/>
              <w:t xml:space="preserve">ремонта.   </w:t>
            </w:r>
          </w:p>
        </w:tc>
        <w:tc>
          <w:tcPr>
            <w:tcW w:w="1755" w:type="dxa"/>
            <w:vAlign w:val="center"/>
          </w:tcPr>
          <w:p w:rsidR="00F5747E" w:rsidRDefault="00F5747E" w:rsidP="00F5747E">
            <w:pPr>
              <w:jc w:val="center"/>
              <w:rPr>
                <w:rFonts w:ascii="Arial LatArm" w:hAnsi="Arial LatArm" w:cs="Arial"/>
              </w:rPr>
            </w:pPr>
            <w:r>
              <w:rPr>
                <w:rFonts w:ascii="Arial LatArm" w:hAnsi="Arial LatArm" w:cs="Arial"/>
              </w:rPr>
              <w:lastRenderedPageBreak/>
              <w:t>500,000</w:t>
            </w:r>
          </w:p>
        </w:tc>
        <w:tc>
          <w:tcPr>
            <w:tcW w:w="1809" w:type="dxa"/>
            <w:vAlign w:val="center"/>
          </w:tcPr>
          <w:p w:rsidR="00F5747E" w:rsidRDefault="00F5747E" w:rsidP="00F5747E">
            <w:pPr>
              <w:jc w:val="center"/>
              <w:rPr>
                <w:rFonts w:ascii="Arial LatArm" w:hAnsi="Arial LatArm" w:cs="Arial"/>
              </w:rPr>
            </w:pPr>
            <w:r>
              <w:rPr>
                <w:rFonts w:ascii="Arial LatArm" w:hAnsi="Arial LatArm" w:cs="Arial"/>
              </w:rPr>
              <w:t>6,597,367</w:t>
            </w:r>
          </w:p>
        </w:tc>
        <w:tc>
          <w:tcPr>
            <w:tcW w:w="1741" w:type="dxa"/>
          </w:tcPr>
          <w:p w:rsidR="00F5747E" w:rsidRDefault="00F5747E" w:rsidP="00F5747E">
            <w:pPr>
              <w:jc w:val="center"/>
              <w:rPr>
                <w:rFonts w:ascii="Arial LatArm" w:hAnsi="Arial LatArm" w:cs="Arial"/>
              </w:rPr>
            </w:pPr>
            <w:r w:rsidRPr="00C409CA">
              <w:rPr>
                <w:rFonts w:ascii="Arial" w:hAnsi="Arial" w:cs="Arial"/>
                <w:sz w:val="22"/>
                <w:szCs w:val="22"/>
              </w:rPr>
              <w:t xml:space="preserve"> </w:t>
            </w:r>
          </w:p>
        </w:tc>
      </w:tr>
      <w:tr w:rsidR="00F5747E" w:rsidRPr="008C22FB" w:rsidTr="001251C3">
        <w:trPr>
          <w:trHeight w:val="360"/>
        </w:trPr>
        <w:tc>
          <w:tcPr>
            <w:tcW w:w="1989" w:type="dxa"/>
            <w:vAlign w:val="center"/>
          </w:tcPr>
          <w:p w:rsidR="00F5747E" w:rsidRDefault="00F5747E" w:rsidP="00F5747E">
            <w:pPr>
              <w:widowControl w:val="0"/>
              <w:spacing w:after="120"/>
              <w:jc w:val="center"/>
              <w:rPr>
                <w:rFonts w:ascii="GHEA Grapalat" w:hAnsi="GHEA Grapalat"/>
                <w:szCs w:val="16"/>
                <w:lang w:val="en-US"/>
              </w:rPr>
            </w:pPr>
          </w:p>
          <w:p w:rsidR="00F5747E" w:rsidRDefault="00F5747E" w:rsidP="00F5747E">
            <w:pPr>
              <w:widowControl w:val="0"/>
              <w:spacing w:after="120"/>
              <w:jc w:val="center"/>
              <w:rPr>
                <w:rFonts w:ascii="GHEA Grapalat" w:hAnsi="GHEA Grapalat"/>
                <w:szCs w:val="16"/>
                <w:lang w:val="en-US"/>
              </w:rPr>
            </w:pPr>
            <w:r>
              <w:rPr>
                <w:rFonts w:ascii="GHEA Grapalat" w:hAnsi="GHEA Grapalat"/>
                <w:szCs w:val="16"/>
                <w:lang w:val="en-US"/>
              </w:rPr>
              <w:t>2</w:t>
            </w:r>
          </w:p>
        </w:tc>
        <w:tc>
          <w:tcPr>
            <w:tcW w:w="1843" w:type="dxa"/>
            <w:vAlign w:val="center"/>
          </w:tcPr>
          <w:p w:rsidR="00F5747E" w:rsidRDefault="00F5747E" w:rsidP="00F5747E">
            <w:pPr>
              <w:jc w:val="center"/>
            </w:pPr>
            <w:r w:rsidRPr="003157D9">
              <w:rPr>
                <w:rFonts w:ascii="Arial LatArm" w:hAnsi="Arial LatArm" w:cs="Arial"/>
                <w:lang w:val="en-US"/>
              </w:rPr>
              <w:t>50111130</w:t>
            </w:r>
          </w:p>
        </w:tc>
        <w:tc>
          <w:tcPr>
            <w:tcW w:w="1874" w:type="dxa"/>
            <w:gridSpan w:val="2"/>
            <w:vAlign w:val="center"/>
          </w:tcPr>
          <w:p w:rsidR="00F5747E" w:rsidRDefault="00F5747E" w:rsidP="00F5747E">
            <w:pPr>
              <w:jc w:val="center"/>
              <w:rPr>
                <w:rFonts w:ascii="Arial Unicode" w:hAnsi="Arial Unicode"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ЗИЛ</w:t>
            </w:r>
            <w:r>
              <w:rPr>
                <w:rFonts w:ascii="Arial LatArm" w:hAnsi="Arial LatArm" w:cs="Calibri"/>
              </w:rPr>
              <w:t xml:space="preserve"> </w:t>
            </w:r>
            <w:r>
              <w:rPr>
                <w:rFonts w:ascii="Arial Unicode" w:hAnsi="Arial Unicode" w:cs="Calibri"/>
              </w:rPr>
              <w:t xml:space="preserve"> 431412 </w:t>
            </w:r>
            <w:r>
              <w:rPr>
                <w:rFonts w:ascii="Calibri" w:hAnsi="Calibri" w:cs="Calibri"/>
              </w:rPr>
              <w:t>автокран</w:t>
            </w:r>
            <w:r>
              <w:rPr>
                <w:rFonts w:ascii="Arial LatArm" w:hAnsi="Arial LatArm" w:cs="Calibri"/>
              </w:rPr>
              <w:t xml:space="preserve">      </w:t>
            </w:r>
          </w:p>
        </w:tc>
        <w:tc>
          <w:tcPr>
            <w:tcW w:w="1934" w:type="dxa"/>
            <w:vAlign w:val="center"/>
          </w:tcPr>
          <w:p w:rsidR="00F5747E" w:rsidRPr="001A16D9" w:rsidRDefault="00F5747E" w:rsidP="00F5747E">
            <w:pPr>
              <w:jc w:val="center"/>
              <w:rPr>
                <w:rFonts w:ascii="Arial LatArm" w:hAnsi="Arial LatArm" w:cs="Calibri"/>
                <w:sz w:val="22"/>
              </w:rPr>
            </w:pPr>
            <w:r w:rsidRPr="001A16D9">
              <w:rPr>
                <w:rFonts w:ascii="Calibri" w:hAnsi="Calibri" w:cs="Calibri"/>
                <w:sz w:val="22"/>
              </w:rPr>
              <w:t>Мощность</w:t>
            </w:r>
            <w:r w:rsidRPr="001A16D9">
              <w:rPr>
                <w:rFonts w:ascii="Arial LatArm" w:hAnsi="Arial LatArm" w:cs="Calibri"/>
                <w:sz w:val="22"/>
              </w:rPr>
              <w:t xml:space="preserve"> </w:t>
            </w:r>
            <w:r w:rsidRPr="001A16D9">
              <w:rPr>
                <w:rFonts w:ascii="Calibri" w:hAnsi="Calibri" w:cs="Calibri"/>
                <w:sz w:val="22"/>
              </w:rPr>
              <w:t>бензиного</w:t>
            </w:r>
            <w:r w:rsidRPr="001A16D9">
              <w:rPr>
                <w:rFonts w:ascii="Arial LatArm" w:hAnsi="Arial LatArm" w:cs="Calibri"/>
                <w:sz w:val="22"/>
              </w:rPr>
              <w:t xml:space="preserve"> </w:t>
            </w:r>
            <w:r w:rsidRPr="001A16D9">
              <w:rPr>
                <w:rFonts w:ascii="Calibri" w:hAnsi="Calibri" w:cs="Calibri"/>
                <w:sz w:val="22"/>
              </w:rPr>
              <w:t>двигателя</w:t>
            </w:r>
            <w:r w:rsidRPr="001A16D9">
              <w:rPr>
                <w:rFonts w:ascii="Arial LatArm" w:hAnsi="Arial LatArm" w:cs="Calibri"/>
                <w:sz w:val="22"/>
              </w:rPr>
              <w:t xml:space="preserve">150 </w:t>
            </w:r>
            <w:r w:rsidRPr="001A16D9">
              <w:rPr>
                <w:rFonts w:ascii="Calibri" w:hAnsi="Calibri" w:cs="Calibri"/>
                <w:sz w:val="22"/>
              </w:rPr>
              <w:t>лошадиных</w:t>
            </w:r>
            <w:r w:rsidRPr="001A16D9">
              <w:rPr>
                <w:rFonts w:ascii="Arial LatArm" w:hAnsi="Arial LatArm" w:cs="Calibri"/>
                <w:sz w:val="22"/>
              </w:rPr>
              <w:t xml:space="preserve"> </w:t>
            </w:r>
            <w:r w:rsidRPr="001A16D9">
              <w:rPr>
                <w:rFonts w:ascii="Calibri" w:hAnsi="Calibri" w:cs="Calibri"/>
                <w:sz w:val="22"/>
              </w:rPr>
              <w:t>сил</w:t>
            </w:r>
            <w:r w:rsidRPr="001A16D9">
              <w:rPr>
                <w:rFonts w:ascii="Arial LatArm" w:hAnsi="Arial LatArm" w:cs="Calibri"/>
                <w:sz w:val="22"/>
              </w:rPr>
              <w:t xml:space="preserve">, </w:t>
            </w:r>
          </w:p>
        </w:tc>
        <w:tc>
          <w:tcPr>
            <w:tcW w:w="2235" w:type="dxa"/>
            <w:vMerge/>
            <w:vAlign w:val="center"/>
          </w:tcPr>
          <w:p w:rsidR="00F5747E" w:rsidRPr="00C409CA" w:rsidRDefault="00F5747E" w:rsidP="00F5747E">
            <w:pPr>
              <w:jc w:val="center"/>
              <w:rPr>
                <w:rFonts w:ascii="Arial" w:hAnsi="Arial" w:cs="Arial"/>
                <w:sz w:val="22"/>
                <w:szCs w:val="22"/>
              </w:rPr>
            </w:pPr>
          </w:p>
        </w:tc>
        <w:tc>
          <w:tcPr>
            <w:tcW w:w="1755" w:type="dxa"/>
            <w:vAlign w:val="center"/>
          </w:tcPr>
          <w:p w:rsidR="00F5747E" w:rsidRDefault="00F5747E" w:rsidP="00F5747E">
            <w:pPr>
              <w:jc w:val="center"/>
              <w:rPr>
                <w:rFonts w:ascii="Arial LatArm" w:hAnsi="Arial LatArm" w:cs="Arial"/>
              </w:rPr>
            </w:pPr>
            <w:r>
              <w:rPr>
                <w:rFonts w:ascii="Arial LatArm" w:hAnsi="Arial LatArm" w:cs="Arial"/>
              </w:rPr>
              <w:t>700,000</w:t>
            </w:r>
          </w:p>
        </w:tc>
        <w:tc>
          <w:tcPr>
            <w:tcW w:w="1809" w:type="dxa"/>
            <w:vAlign w:val="center"/>
          </w:tcPr>
          <w:p w:rsidR="00F5747E" w:rsidRDefault="00F5747E" w:rsidP="00F5747E">
            <w:pPr>
              <w:jc w:val="center"/>
              <w:rPr>
                <w:rFonts w:ascii="Arial LatArm" w:hAnsi="Arial LatArm" w:cs="Arial"/>
              </w:rPr>
            </w:pPr>
            <w:r>
              <w:rPr>
                <w:rFonts w:ascii="Arial LatArm" w:hAnsi="Arial LatArm" w:cs="Arial"/>
              </w:rPr>
              <w:t>17,796,154</w:t>
            </w:r>
          </w:p>
        </w:tc>
        <w:tc>
          <w:tcPr>
            <w:tcW w:w="1741" w:type="dxa"/>
          </w:tcPr>
          <w:p w:rsidR="00F5747E" w:rsidRPr="00C409CA" w:rsidRDefault="00F5747E" w:rsidP="00F5747E">
            <w:pPr>
              <w:jc w:val="center"/>
              <w:rPr>
                <w:rFonts w:ascii="Arial" w:hAnsi="Arial" w:cs="Arial"/>
                <w:sz w:val="22"/>
                <w:szCs w:val="22"/>
              </w:rPr>
            </w:pPr>
          </w:p>
        </w:tc>
      </w:tr>
      <w:tr w:rsidR="00F5747E" w:rsidRPr="008C22FB" w:rsidTr="001251C3">
        <w:trPr>
          <w:trHeight w:val="1343"/>
        </w:trPr>
        <w:tc>
          <w:tcPr>
            <w:tcW w:w="1989" w:type="dxa"/>
            <w:vAlign w:val="center"/>
          </w:tcPr>
          <w:p w:rsidR="00F5747E" w:rsidRPr="009174C4" w:rsidRDefault="00F5747E" w:rsidP="00F5747E">
            <w:pPr>
              <w:widowControl w:val="0"/>
              <w:spacing w:after="120"/>
              <w:jc w:val="center"/>
              <w:rPr>
                <w:rFonts w:ascii="GHEA Grapalat" w:hAnsi="GHEA Grapalat"/>
                <w:szCs w:val="16"/>
                <w:lang w:val="en-US"/>
              </w:rPr>
            </w:pPr>
            <w:r>
              <w:rPr>
                <w:rFonts w:ascii="GHEA Grapalat" w:hAnsi="GHEA Grapalat"/>
                <w:szCs w:val="16"/>
                <w:lang w:val="en-US"/>
              </w:rPr>
              <w:t>3</w:t>
            </w:r>
          </w:p>
        </w:tc>
        <w:tc>
          <w:tcPr>
            <w:tcW w:w="1843" w:type="dxa"/>
            <w:vAlign w:val="center"/>
          </w:tcPr>
          <w:p w:rsidR="00F5747E" w:rsidRDefault="00F5747E" w:rsidP="00F5747E">
            <w:pPr>
              <w:jc w:val="center"/>
            </w:pPr>
            <w:r w:rsidRPr="003157D9">
              <w:rPr>
                <w:rFonts w:ascii="Arial LatArm" w:hAnsi="Arial LatArm" w:cs="Arial"/>
                <w:lang w:val="en-US"/>
              </w:rPr>
              <w:t>50111130</w:t>
            </w:r>
          </w:p>
        </w:tc>
        <w:tc>
          <w:tcPr>
            <w:tcW w:w="1874" w:type="dxa"/>
            <w:gridSpan w:val="2"/>
            <w:vAlign w:val="center"/>
          </w:tcPr>
          <w:p w:rsidR="00F5747E" w:rsidRDefault="00F5747E" w:rsidP="00F5747E">
            <w:pPr>
              <w:jc w:val="center"/>
              <w:rPr>
                <w:rFonts w:ascii="Arial Unicode" w:hAnsi="Arial Unicode"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ЗИЛ</w:t>
            </w:r>
            <w:r>
              <w:rPr>
                <w:rFonts w:ascii="Arial Unicode" w:hAnsi="Arial Unicode" w:cs="Calibri"/>
              </w:rPr>
              <w:t xml:space="preserve">  43-180                              </w:t>
            </w:r>
            <w:r>
              <w:rPr>
                <w:rFonts w:ascii="Calibri" w:hAnsi="Calibri" w:cs="Calibri"/>
              </w:rPr>
              <w:t>грузовой</w:t>
            </w:r>
            <w:r>
              <w:rPr>
                <w:rFonts w:ascii="Arial LatArm" w:hAnsi="Arial LatArm" w:cs="Calibri"/>
              </w:rPr>
              <w:t xml:space="preserve"> </w:t>
            </w:r>
            <w:r>
              <w:rPr>
                <w:rFonts w:ascii="Calibri" w:hAnsi="Calibri" w:cs="Calibri"/>
              </w:rPr>
              <w:lastRenderedPageBreak/>
              <w:t>автомобиль</w:t>
            </w:r>
            <w:r>
              <w:rPr>
                <w:rFonts w:ascii="Arial LatArm" w:hAnsi="Arial LatArm" w:cs="Calibri"/>
              </w:rPr>
              <w:t xml:space="preserve">                 </w:t>
            </w:r>
          </w:p>
        </w:tc>
        <w:tc>
          <w:tcPr>
            <w:tcW w:w="1934" w:type="dxa"/>
            <w:vAlign w:val="center"/>
          </w:tcPr>
          <w:p w:rsidR="00F5747E" w:rsidRPr="001A16D9" w:rsidRDefault="00F5747E" w:rsidP="00F5747E">
            <w:pPr>
              <w:jc w:val="center"/>
              <w:rPr>
                <w:rFonts w:ascii="Arial LatArm" w:hAnsi="Arial LatArm" w:cs="Calibri"/>
                <w:sz w:val="22"/>
              </w:rPr>
            </w:pPr>
            <w:r w:rsidRPr="001A16D9">
              <w:rPr>
                <w:rFonts w:ascii="Calibri" w:hAnsi="Calibri" w:cs="Calibri"/>
                <w:sz w:val="22"/>
              </w:rPr>
              <w:lastRenderedPageBreak/>
              <w:t>Мощность</w:t>
            </w:r>
            <w:r w:rsidRPr="001A16D9">
              <w:rPr>
                <w:rFonts w:ascii="Arial LatArm" w:hAnsi="Arial LatArm" w:cs="Calibri"/>
                <w:sz w:val="22"/>
              </w:rPr>
              <w:t xml:space="preserve"> </w:t>
            </w:r>
            <w:r w:rsidRPr="001A16D9">
              <w:rPr>
                <w:rFonts w:ascii="Calibri" w:hAnsi="Calibri" w:cs="Calibri"/>
                <w:sz w:val="22"/>
              </w:rPr>
              <w:t>бензиного</w:t>
            </w:r>
            <w:r w:rsidRPr="001A16D9">
              <w:rPr>
                <w:rFonts w:ascii="Arial LatArm" w:hAnsi="Arial LatArm" w:cs="Calibri"/>
                <w:sz w:val="22"/>
              </w:rPr>
              <w:t xml:space="preserve"> </w:t>
            </w:r>
            <w:r w:rsidRPr="001A16D9">
              <w:rPr>
                <w:rFonts w:ascii="Calibri" w:hAnsi="Calibri" w:cs="Calibri"/>
                <w:sz w:val="22"/>
              </w:rPr>
              <w:t>двигателя</w:t>
            </w:r>
            <w:r w:rsidRPr="001A16D9">
              <w:rPr>
                <w:rFonts w:ascii="Arial LatArm" w:hAnsi="Arial LatArm" w:cs="Calibri"/>
                <w:sz w:val="22"/>
              </w:rPr>
              <w:t xml:space="preserve"> 120 </w:t>
            </w:r>
            <w:r w:rsidRPr="001A16D9">
              <w:rPr>
                <w:rFonts w:ascii="Calibri" w:hAnsi="Calibri" w:cs="Calibri"/>
                <w:sz w:val="22"/>
              </w:rPr>
              <w:t>лошадиных</w:t>
            </w:r>
            <w:r w:rsidRPr="001A16D9">
              <w:rPr>
                <w:rFonts w:ascii="Arial LatArm" w:hAnsi="Arial LatArm" w:cs="Calibri"/>
                <w:sz w:val="22"/>
              </w:rPr>
              <w:t xml:space="preserve"> </w:t>
            </w:r>
            <w:r w:rsidRPr="001A16D9">
              <w:rPr>
                <w:rFonts w:ascii="Calibri" w:hAnsi="Calibri" w:cs="Calibri"/>
                <w:sz w:val="22"/>
              </w:rPr>
              <w:t>сил</w:t>
            </w:r>
            <w:r w:rsidRPr="001A16D9">
              <w:rPr>
                <w:rFonts w:ascii="Arial LatArm" w:hAnsi="Arial LatArm" w:cs="Calibri"/>
                <w:sz w:val="22"/>
              </w:rPr>
              <w:t xml:space="preserve">, </w:t>
            </w:r>
          </w:p>
        </w:tc>
        <w:tc>
          <w:tcPr>
            <w:tcW w:w="2235" w:type="dxa"/>
            <w:vMerge/>
            <w:vAlign w:val="center"/>
          </w:tcPr>
          <w:p w:rsidR="00F5747E" w:rsidRPr="00E45FB9" w:rsidRDefault="00F5747E" w:rsidP="00F5747E">
            <w:pPr>
              <w:jc w:val="center"/>
              <w:rPr>
                <w:rFonts w:ascii="Arial" w:hAnsi="Arial" w:cs="Arial"/>
                <w:sz w:val="22"/>
                <w:szCs w:val="22"/>
              </w:rPr>
            </w:pPr>
          </w:p>
        </w:tc>
        <w:tc>
          <w:tcPr>
            <w:tcW w:w="1755" w:type="dxa"/>
            <w:vAlign w:val="center"/>
          </w:tcPr>
          <w:p w:rsidR="00F5747E" w:rsidRDefault="00F5747E" w:rsidP="00F5747E">
            <w:pPr>
              <w:jc w:val="center"/>
              <w:rPr>
                <w:rFonts w:ascii="Arial LatArm" w:hAnsi="Arial LatArm" w:cs="Arial"/>
              </w:rPr>
            </w:pPr>
            <w:r>
              <w:rPr>
                <w:rFonts w:ascii="Arial LatArm" w:hAnsi="Arial LatArm" w:cs="Arial"/>
              </w:rPr>
              <w:t>800,000</w:t>
            </w:r>
          </w:p>
        </w:tc>
        <w:tc>
          <w:tcPr>
            <w:tcW w:w="1809" w:type="dxa"/>
            <w:vAlign w:val="center"/>
          </w:tcPr>
          <w:p w:rsidR="00F5747E" w:rsidRDefault="00F5747E" w:rsidP="00F5747E">
            <w:pPr>
              <w:jc w:val="center"/>
              <w:rPr>
                <w:rFonts w:ascii="Arial LatArm" w:hAnsi="Arial LatArm" w:cs="Arial"/>
              </w:rPr>
            </w:pPr>
            <w:r>
              <w:rPr>
                <w:rFonts w:ascii="Arial LatArm" w:hAnsi="Arial LatArm" w:cs="Arial"/>
              </w:rPr>
              <w:t>17,796,154</w:t>
            </w:r>
          </w:p>
        </w:tc>
        <w:tc>
          <w:tcPr>
            <w:tcW w:w="1741" w:type="dxa"/>
          </w:tcPr>
          <w:p w:rsidR="00F5747E" w:rsidRDefault="00F5747E" w:rsidP="00F5747E">
            <w:pPr>
              <w:jc w:val="center"/>
              <w:rPr>
                <w:rFonts w:ascii="Arial LatArm" w:hAnsi="Arial LatArm" w:cs="Arial"/>
              </w:rPr>
            </w:pPr>
          </w:p>
        </w:tc>
      </w:tr>
      <w:tr w:rsidR="00F5747E" w:rsidRPr="008C22FB" w:rsidTr="001251C3">
        <w:trPr>
          <w:trHeight w:val="360"/>
        </w:trPr>
        <w:tc>
          <w:tcPr>
            <w:tcW w:w="1989" w:type="dxa"/>
            <w:vAlign w:val="center"/>
          </w:tcPr>
          <w:p w:rsidR="00F5747E" w:rsidRPr="009174C4" w:rsidRDefault="00F5747E" w:rsidP="00F5747E">
            <w:pPr>
              <w:widowControl w:val="0"/>
              <w:spacing w:after="120"/>
              <w:jc w:val="center"/>
              <w:rPr>
                <w:rFonts w:ascii="GHEA Grapalat" w:hAnsi="GHEA Grapalat"/>
                <w:szCs w:val="16"/>
                <w:lang w:val="en-US"/>
              </w:rPr>
            </w:pPr>
            <w:r>
              <w:rPr>
                <w:rFonts w:ascii="GHEA Grapalat" w:hAnsi="GHEA Grapalat"/>
                <w:szCs w:val="16"/>
                <w:lang w:val="en-US"/>
              </w:rPr>
              <w:lastRenderedPageBreak/>
              <w:t>4</w:t>
            </w:r>
          </w:p>
        </w:tc>
        <w:tc>
          <w:tcPr>
            <w:tcW w:w="1843" w:type="dxa"/>
            <w:vAlign w:val="center"/>
          </w:tcPr>
          <w:p w:rsidR="00F5747E" w:rsidRDefault="00F5747E" w:rsidP="00F5747E">
            <w:pPr>
              <w:jc w:val="center"/>
            </w:pPr>
            <w:r w:rsidRPr="003157D9">
              <w:rPr>
                <w:rFonts w:ascii="Arial LatArm" w:hAnsi="Arial LatArm" w:cs="Arial"/>
                <w:lang w:val="en-US"/>
              </w:rPr>
              <w:t>50111130</w:t>
            </w:r>
          </w:p>
        </w:tc>
        <w:tc>
          <w:tcPr>
            <w:tcW w:w="1874" w:type="dxa"/>
            <w:gridSpan w:val="2"/>
            <w:vAlign w:val="center"/>
          </w:tcPr>
          <w:p w:rsidR="00F5747E" w:rsidRDefault="00F5747E" w:rsidP="00F5747E">
            <w:pPr>
              <w:rPr>
                <w:rFonts w:ascii="Arial" w:hAnsi="Arial" w:cs="Arial"/>
                <w:color w:val="000000"/>
              </w:rPr>
            </w:pPr>
            <w:r>
              <w:rPr>
                <w:rFonts w:ascii="Arial" w:hAnsi="Arial" w:cs="Arial"/>
                <w:color w:val="000000"/>
              </w:rPr>
              <w:t>Техническое</w:t>
            </w:r>
            <w:r>
              <w:rPr>
                <w:rFonts w:ascii="Arial LatArm" w:hAnsi="Arial LatArm" w:cs="Arial"/>
                <w:color w:val="000000"/>
              </w:rPr>
              <w:t xml:space="preserve"> </w:t>
            </w:r>
            <w:r>
              <w:rPr>
                <w:rFonts w:ascii="Arial" w:hAnsi="Arial" w:cs="Arial"/>
                <w:color w:val="000000"/>
              </w:rPr>
              <w:t>обслуживание</w:t>
            </w:r>
            <w:r>
              <w:rPr>
                <w:rFonts w:ascii="Arial LatArm" w:hAnsi="Arial LatArm" w:cs="Arial"/>
                <w:color w:val="000000"/>
              </w:rPr>
              <w:t xml:space="preserve"> </w:t>
            </w:r>
            <w:r>
              <w:rPr>
                <w:rFonts w:ascii="Arial" w:hAnsi="Arial" w:cs="Arial"/>
                <w:color w:val="000000"/>
              </w:rPr>
              <w:t>автовышек</w:t>
            </w:r>
            <w:r>
              <w:rPr>
                <w:rFonts w:ascii="Arial LatArm" w:hAnsi="Arial LatArm" w:cs="Arial"/>
                <w:color w:val="000000"/>
              </w:rPr>
              <w:t xml:space="preserve">  MITSUBISHI CANTER      </w:t>
            </w:r>
          </w:p>
        </w:tc>
        <w:tc>
          <w:tcPr>
            <w:tcW w:w="1934" w:type="dxa"/>
            <w:vAlign w:val="center"/>
          </w:tcPr>
          <w:p w:rsidR="00F5747E" w:rsidRPr="001A16D9" w:rsidRDefault="00F5747E" w:rsidP="00F5747E">
            <w:pPr>
              <w:jc w:val="center"/>
              <w:rPr>
                <w:rFonts w:ascii="Arial LatArm" w:hAnsi="Arial LatArm" w:cs="Calibri"/>
                <w:sz w:val="22"/>
              </w:rPr>
            </w:pPr>
            <w:r w:rsidRPr="001A16D9">
              <w:rPr>
                <w:rFonts w:ascii="Arial LatArm" w:hAnsi="Arial LatArm" w:cs="Calibri"/>
                <w:sz w:val="22"/>
              </w:rPr>
              <w:t xml:space="preserve"> 2 </w:t>
            </w:r>
            <w:r w:rsidRPr="001A16D9">
              <w:rPr>
                <w:rFonts w:ascii="Calibri" w:hAnsi="Calibri" w:cs="Calibri"/>
                <w:sz w:val="22"/>
              </w:rPr>
              <w:t>штуки</w:t>
            </w:r>
            <w:r w:rsidRPr="001A16D9">
              <w:rPr>
                <w:rFonts w:ascii="Arial LatArm" w:hAnsi="Arial LatArm" w:cs="Calibri"/>
                <w:sz w:val="22"/>
              </w:rPr>
              <w:t xml:space="preserve">  </w:t>
            </w:r>
            <w:r w:rsidRPr="001A16D9">
              <w:rPr>
                <w:rFonts w:ascii="Calibri" w:hAnsi="Calibri" w:cs="Calibri"/>
                <w:sz w:val="22"/>
              </w:rPr>
              <w:t>мощность</w:t>
            </w:r>
            <w:r w:rsidRPr="001A16D9">
              <w:rPr>
                <w:rFonts w:ascii="Arial LatArm" w:hAnsi="Arial LatArm" w:cs="Calibri"/>
                <w:sz w:val="22"/>
              </w:rPr>
              <w:t xml:space="preserve">  </w:t>
            </w:r>
            <w:r w:rsidRPr="001A16D9">
              <w:rPr>
                <w:rFonts w:ascii="Calibri" w:hAnsi="Calibri" w:cs="Calibri"/>
                <w:sz w:val="22"/>
              </w:rPr>
              <w:t>дизельного</w:t>
            </w:r>
            <w:r w:rsidRPr="001A16D9">
              <w:rPr>
                <w:rFonts w:ascii="Arial LatArm" w:hAnsi="Arial LatArm" w:cs="Calibri"/>
                <w:sz w:val="22"/>
              </w:rPr>
              <w:t xml:space="preserve"> </w:t>
            </w:r>
            <w:r w:rsidRPr="001A16D9">
              <w:rPr>
                <w:rFonts w:ascii="Calibri" w:hAnsi="Calibri" w:cs="Calibri"/>
                <w:sz w:val="22"/>
              </w:rPr>
              <w:t>двигателя</w:t>
            </w:r>
            <w:r w:rsidRPr="001A16D9">
              <w:rPr>
                <w:rFonts w:ascii="Arial LatArm" w:hAnsi="Arial LatArm" w:cs="Calibri"/>
                <w:sz w:val="22"/>
              </w:rPr>
              <w:t xml:space="preserve"> 69 </w:t>
            </w:r>
            <w:r w:rsidRPr="001A16D9">
              <w:rPr>
                <w:rFonts w:ascii="Calibri" w:hAnsi="Calibri" w:cs="Calibri"/>
                <w:sz w:val="22"/>
              </w:rPr>
              <w:t>лошадиных</w:t>
            </w:r>
            <w:r w:rsidRPr="001A16D9">
              <w:rPr>
                <w:rFonts w:ascii="Arial LatArm" w:hAnsi="Arial LatArm" w:cs="Calibri"/>
                <w:sz w:val="22"/>
              </w:rPr>
              <w:t xml:space="preserve"> </w:t>
            </w:r>
            <w:r w:rsidRPr="001A16D9">
              <w:rPr>
                <w:rFonts w:ascii="Calibri" w:hAnsi="Calibri" w:cs="Calibri"/>
                <w:sz w:val="22"/>
              </w:rPr>
              <w:t>сил</w:t>
            </w:r>
            <w:r w:rsidRPr="001A16D9">
              <w:rPr>
                <w:rFonts w:ascii="Arial LatArm" w:hAnsi="Arial LatArm" w:cs="Calibri"/>
                <w:sz w:val="22"/>
              </w:rPr>
              <w:t xml:space="preserve">,  </w:t>
            </w:r>
            <w:r w:rsidRPr="001A16D9">
              <w:rPr>
                <w:rFonts w:ascii="Arial LatArm" w:hAnsi="Arial LatArm" w:cs="Calibri"/>
                <w:sz w:val="22"/>
              </w:rPr>
              <w:br/>
              <w:t xml:space="preserve">VIN FF53EBX550085             </w:t>
            </w:r>
            <w:r w:rsidRPr="001A16D9">
              <w:rPr>
                <w:rFonts w:ascii="Arial LatArm" w:hAnsi="Arial LatArm" w:cs="Calibri"/>
                <w:sz w:val="22"/>
              </w:rPr>
              <w:br/>
            </w:r>
            <w:r w:rsidRPr="001A16D9">
              <w:rPr>
                <w:rFonts w:ascii="Calibri" w:hAnsi="Calibri" w:cs="Calibri"/>
                <w:sz w:val="22"/>
              </w:rPr>
              <w:t>Объем</w:t>
            </w:r>
            <w:r w:rsidRPr="001A16D9">
              <w:rPr>
                <w:rFonts w:ascii="Arial LatArm" w:hAnsi="Arial LatArm" w:cs="Calibri"/>
                <w:sz w:val="22"/>
              </w:rPr>
              <w:t xml:space="preserve"> </w:t>
            </w:r>
            <w:r w:rsidRPr="001A16D9">
              <w:rPr>
                <w:rFonts w:ascii="Calibri" w:hAnsi="Calibri" w:cs="Calibri"/>
                <w:sz w:val="22"/>
              </w:rPr>
              <w:t>дизельного</w:t>
            </w:r>
            <w:r w:rsidRPr="001A16D9">
              <w:rPr>
                <w:rFonts w:ascii="Arial LatArm" w:hAnsi="Arial LatArm" w:cs="Calibri"/>
                <w:sz w:val="22"/>
              </w:rPr>
              <w:t xml:space="preserve"> </w:t>
            </w:r>
            <w:r w:rsidRPr="001A16D9">
              <w:rPr>
                <w:rFonts w:ascii="Calibri" w:hAnsi="Calibri" w:cs="Calibri"/>
                <w:sz w:val="22"/>
              </w:rPr>
              <w:t>двигателя</w:t>
            </w:r>
            <w:r w:rsidRPr="001A16D9">
              <w:rPr>
                <w:rFonts w:ascii="Arial LatArm" w:hAnsi="Arial LatArm" w:cs="Calibri"/>
                <w:sz w:val="22"/>
              </w:rPr>
              <w:t xml:space="preserve">  4.6 </w:t>
            </w:r>
            <w:r w:rsidRPr="001A16D9">
              <w:rPr>
                <w:rFonts w:ascii="Calibri" w:hAnsi="Calibri" w:cs="Calibri"/>
                <w:sz w:val="22"/>
              </w:rPr>
              <w:t>л</w:t>
            </w:r>
            <w:r w:rsidRPr="001A16D9">
              <w:rPr>
                <w:rFonts w:ascii="Arial LatArm" w:hAnsi="Arial LatArm" w:cs="Calibri"/>
                <w:sz w:val="22"/>
              </w:rPr>
              <w:t>, ,  VIN FF53EBX550085</w:t>
            </w:r>
          </w:p>
        </w:tc>
        <w:tc>
          <w:tcPr>
            <w:tcW w:w="2235" w:type="dxa"/>
            <w:vMerge/>
            <w:vAlign w:val="center"/>
          </w:tcPr>
          <w:p w:rsidR="00F5747E" w:rsidRPr="00E45FB9" w:rsidRDefault="00F5747E" w:rsidP="00F5747E">
            <w:pPr>
              <w:jc w:val="center"/>
              <w:rPr>
                <w:rFonts w:ascii="Arial" w:hAnsi="Arial" w:cs="Arial"/>
                <w:sz w:val="22"/>
                <w:szCs w:val="22"/>
              </w:rPr>
            </w:pPr>
          </w:p>
        </w:tc>
        <w:tc>
          <w:tcPr>
            <w:tcW w:w="1755" w:type="dxa"/>
            <w:vAlign w:val="center"/>
          </w:tcPr>
          <w:p w:rsidR="00F5747E" w:rsidRDefault="00F5747E" w:rsidP="00F5747E">
            <w:pPr>
              <w:jc w:val="center"/>
              <w:rPr>
                <w:rFonts w:ascii="Arial LatArm" w:hAnsi="Arial LatArm" w:cs="Arial"/>
              </w:rPr>
            </w:pPr>
            <w:r>
              <w:rPr>
                <w:rFonts w:ascii="Arial LatArm" w:hAnsi="Arial LatArm" w:cs="Arial"/>
              </w:rPr>
              <w:t>4,000,000</w:t>
            </w:r>
          </w:p>
        </w:tc>
        <w:tc>
          <w:tcPr>
            <w:tcW w:w="1809" w:type="dxa"/>
            <w:vAlign w:val="center"/>
          </w:tcPr>
          <w:p w:rsidR="00F5747E" w:rsidRDefault="00F5747E" w:rsidP="00F5747E">
            <w:pPr>
              <w:jc w:val="center"/>
              <w:rPr>
                <w:rFonts w:ascii="Arial LatArm" w:hAnsi="Arial LatArm" w:cs="Arial"/>
              </w:rPr>
            </w:pPr>
            <w:r>
              <w:rPr>
                <w:rFonts w:ascii="Arial LatArm" w:hAnsi="Arial LatArm" w:cs="Arial"/>
              </w:rPr>
              <w:t>20,076,494</w:t>
            </w:r>
          </w:p>
        </w:tc>
        <w:tc>
          <w:tcPr>
            <w:tcW w:w="1741" w:type="dxa"/>
          </w:tcPr>
          <w:p w:rsidR="00F5747E" w:rsidRDefault="00F5747E" w:rsidP="00F5747E">
            <w:pPr>
              <w:jc w:val="center"/>
              <w:rPr>
                <w:rFonts w:ascii="Arial LatArm" w:hAnsi="Arial LatArm" w:cs="Arial"/>
              </w:rPr>
            </w:pPr>
          </w:p>
        </w:tc>
      </w:tr>
      <w:tr w:rsidR="00F5747E" w:rsidRPr="008C22FB" w:rsidTr="001251C3">
        <w:trPr>
          <w:trHeight w:val="360"/>
        </w:trPr>
        <w:tc>
          <w:tcPr>
            <w:tcW w:w="1989" w:type="dxa"/>
            <w:vAlign w:val="center"/>
          </w:tcPr>
          <w:p w:rsidR="00F5747E" w:rsidRPr="009174C4" w:rsidRDefault="00F5747E" w:rsidP="00F5747E">
            <w:pPr>
              <w:widowControl w:val="0"/>
              <w:spacing w:after="120"/>
              <w:jc w:val="center"/>
              <w:rPr>
                <w:rFonts w:ascii="GHEA Grapalat" w:hAnsi="GHEA Grapalat"/>
                <w:szCs w:val="16"/>
                <w:lang w:val="en-US"/>
              </w:rPr>
            </w:pPr>
            <w:r>
              <w:rPr>
                <w:rFonts w:ascii="GHEA Grapalat" w:hAnsi="GHEA Grapalat"/>
                <w:szCs w:val="16"/>
                <w:lang w:val="en-US"/>
              </w:rPr>
              <w:t>5</w:t>
            </w:r>
          </w:p>
        </w:tc>
        <w:tc>
          <w:tcPr>
            <w:tcW w:w="1843" w:type="dxa"/>
            <w:vAlign w:val="center"/>
          </w:tcPr>
          <w:p w:rsidR="00F5747E" w:rsidRDefault="00F5747E" w:rsidP="00F5747E">
            <w:pPr>
              <w:jc w:val="center"/>
            </w:pPr>
            <w:r w:rsidRPr="003157D9">
              <w:rPr>
                <w:rFonts w:ascii="Arial LatArm" w:hAnsi="Arial LatArm" w:cs="Arial"/>
                <w:lang w:val="en-US"/>
              </w:rPr>
              <w:t>50111130</w:t>
            </w:r>
          </w:p>
        </w:tc>
        <w:tc>
          <w:tcPr>
            <w:tcW w:w="1874" w:type="dxa"/>
            <w:gridSpan w:val="2"/>
            <w:vAlign w:val="center"/>
          </w:tcPr>
          <w:p w:rsidR="00F5747E" w:rsidRDefault="00F5747E" w:rsidP="00F5747E">
            <w:pP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NISSAN CABSTAR </w:t>
            </w:r>
          </w:p>
        </w:tc>
        <w:tc>
          <w:tcPr>
            <w:tcW w:w="1934" w:type="dxa"/>
            <w:vAlign w:val="center"/>
          </w:tcPr>
          <w:p w:rsidR="00F5747E" w:rsidRPr="001A16D9" w:rsidRDefault="00F5747E" w:rsidP="00F5747E">
            <w:pPr>
              <w:jc w:val="center"/>
              <w:rPr>
                <w:rFonts w:ascii="Arial LatArm" w:hAnsi="Arial LatArm" w:cs="Calibri"/>
                <w:sz w:val="22"/>
              </w:rPr>
            </w:pPr>
            <w:r w:rsidRPr="001A16D9">
              <w:rPr>
                <w:rFonts w:ascii="Calibri" w:hAnsi="Calibri" w:cs="Calibri"/>
                <w:sz w:val="22"/>
              </w:rPr>
              <w:t>Мощность</w:t>
            </w:r>
            <w:r w:rsidRPr="001A16D9">
              <w:rPr>
                <w:rFonts w:ascii="Arial LatArm" w:hAnsi="Arial LatArm" w:cs="Calibri"/>
                <w:sz w:val="22"/>
              </w:rPr>
              <w:t xml:space="preserve">  </w:t>
            </w:r>
            <w:r w:rsidRPr="001A16D9">
              <w:rPr>
                <w:rFonts w:ascii="Calibri" w:hAnsi="Calibri" w:cs="Calibri"/>
                <w:sz w:val="22"/>
              </w:rPr>
              <w:t>дизельного</w:t>
            </w:r>
            <w:r w:rsidRPr="001A16D9">
              <w:rPr>
                <w:rFonts w:ascii="Arial LatArm" w:hAnsi="Arial LatArm" w:cs="Calibri"/>
                <w:sz w:val="22"/>
              </w:rPr>
              <w:t xml:space="preserve"> </w:t>
            </w:r>
            <w:r w:rsidRPr="001A16D9">
              <w:rPr>
                <w:rFonts w:ascii="Calibri" w:hAnsi="Calibri" w:cs="Calibri"/>
                <w:sz w:val="22"/>
              </w:rPr>
              <w:t>двигателя</w:t>
            </w:r>
            <w:r w:rsidRPr="001A16D9">
              <w:rPr>
                <w:rFonts w:ascii="Arial LatArm" w:hAnsi="Arial LatArm" w:cs="Calibri"/>
                <w:sz w:val="22"/>
              </w:rPr>
              <w:t xml:space="preserve"> 130 </w:t>
            </w:r>
            <w:r w:rsidRPr="001A16D9">
              <w:rPr>
                <w:rFonts w:ascii="Calibri" w:hAnsi="Calibri" w:cs="Calibri"/>
                <w:sz w:val="22"/>
              </w:rPr>
              <w:t>лошадиных</w:t>
            </w:r>
            <w:r w:rsidRPr="001A16D9">
              <w:rPr>
                <w:rFonts w:ascii="Arial LatArm" w:hAnsi="Arial LatArm" w:cs="Calibri"/>
                <w:sz w:val="22"/>
              </w:rPr>
              <w:t xml:space="preserve"> </w:t>
            </w:r>
            <w:r w:rsidRPr="001A16D9">
              <w:rPr>
                <w:rFonts w:ascii="Calibri" w:hAnsi="Calibri" w:cs="Calibri"/>
                <w:sz w:val="22"/>
              </w:rPr>
              <w:t>сил</w:t>
            </w:r>
            <w:r w:rsidRPr="001A16D9">
              <w:rPr>
                <w:rFonts w:ascii="Arial LatArm" w:hAnsi="Arial LatArm" w:cs="Calibri"/>
                <w:sz w:val="22"/>
              </w:rPr>
              <w:t>,  VIN FF53EBX550085</w:t>
            </w:r>
          </w:p>
        </w:tc>
        <w:tc>
          <w:tcPr>
            <w:tcW w:w="2235" w:type="dxa"/>
            <w:vMerge/>
            <w:vAlign w:val="center"/>
          </w:tcPr>
          <w:p w:rsidR="00F5747E" w:rsidRPr="00E45FB9" w:rsidRDefault="00F5747E" w:rsidP="00F5747E">
            <w:pPr>
              <w:jc w:val="center"/>
              <w:rPr>
                <w:rFonts w:ascii="Arial" w:hAnsi="Arial" w:cs="Arial"/>
                <w:sz w:val="22"/>
                <w:szCs w:val="22"/>
              </w:rPr>
            </w:pPr>
          </w:p>
        </w:tc>
        <w:tc>
          <w:tcPr>
            <w:tcW w:w="1755" w:type="dxa"/>
            <w:vAlign w:val="center"/>
          </w:tcPr>
          <w:p w:rsidR="00F5747E" w:rsidRDefault="00F5747E" w:rsidP="00F5747E">
            <w:pPr>
              <w:jc w:val="center"/>
              <w:rPr>
                <w:rFonts w:ascii="Arial LatArm" w:hAnsi="Arial LatArm" w:cs="Arial"/>
              </w:rPr>
            </w:pPr>
            <w:r>
              <w:rPr>
                <w:rFonts w:ascii="Arial LatArm" w:hAnsi="Arial LatArm" w:cs="Arial"/>
              </w:rPr>
              <w:t>1,500,000</w:t>
            </w:r>
          </w:p>
        </w:tc>
        <w:tc>
          <w:tcPr>
            <w:tcW w:w="1809" w:type="dxa"/>
            <w:vAlign w:val="center"/>
          </w:tcPr>
          <w:p w:rsidR="00F5747E" w:rsidRDefault="00F5747E" w:rsidP="00F5747E">
            <w:pPr>
              <w:jc w:val="center"/>
              <w:rPr>
                <w:rFonts w:ascii="Arial LatArm" w:hAnsi="Arial LatArm" w:cs="Arial"/>
              </w:rPr>
            </w:pPr>
            <w:r>
              <w:rPr>
                <w:rFonts w:ascii="Arial LatArm" w:hAnsi="Arial LatArm" w:cs="Arial"/>
              </w:rPr>
              <w:t>18,446,239</w:t>
            </w:r>
          </w:p>
        </w:tc>
        <w:tc>
          <w:tcPr>
            <w:tcW w:w="1741" w:type="dxa"/>
          </w:tcPr>
          <w:p w:rsidR="00F5747E" w:rsidRDefault="00F5747E" w:rsidP="00F5747E">
            <w:pPr>
              <w:jc w:val="center"/>
              <w:rPr>
                <w:rFonts w:ascii="Arial LatArm" w:hAnsi="Arial LatArm" w:cs="Arial"/>
              </w:rPr>
            </w:pPr>
          </w:p>
        </w:tc>
      </w:tr>
      <w:tr w:rsidR="00F5747E" w:rsidRPr="008C22FB" w:rsidTr="001251C3">
        <w:trPr>
          <w:trHeight w:val="1222"/>
        </w:trPr>
        <w:tc>
          <w:tcPr>
            <w:tcW w:w="1989" w:type="dxa"/>
            <w:vAlign w:val="center"/>
          </w:tcPr>
          <w:p w:rsidR="00F5747E" w:rsidRPr="009174C4" w:rsidRDefault="00F5747E" w:rsidP="00F5747E">
            <w:pPr>
              <w:widowControl w:val="0"/>
              <w:spacing w:after="120"/>
              <w:jc w:val="center"/>
              <w:rPr>
                <w:rFonts w:ascii="GHEA Grapalat" w:hAnsi="GHEA Grapalat"/>
                <w:szCs w:val="16"/>
                <w:lang w:val="en-US"/>
              </w:rPr>
            </w:pPr>
            <w:r>
              <w:rPr>
                <w:rFonts w:ascii="GHEA Grapalat" w:hAnsi="GHEA Grapalat"/>
                <w:szCs w:val="16"/>
                <w:lang w:val="en-US"/>
              </w:rPr>
              <w:t>6</w:t>
            </w:r>
          </w:p>
        </w:tc>
        <w:tc>
          <w:tcPr>
            <w:tcW w:w="1843" w:type="dxa"/>
            <w:vAlign w:val="center"/>
          </w:tcPr>
          <w:p w:rsidR="00F5747E" w:rsidRDefault="00F5747E" w:rsidP="00F5747E">
            <w:pPr>
              <w:jc w:val="center"/>
            </w:pPr>
            <w:r w:rsidRPr="003157D9">
              <w:rPr>
                <w:rFonts w:ascii="Arial LatArm" w:hAnsi="Arial LatArm" w:cs="Arial"/>
                <w:lang w:val="en-US"/>
              </w:rPr>
              <w:t>50111130</w:t>
            </w:r>
          </w:p>
        </w:tc>
        <w:tc>
          <w:tcPr>
            <w:tcW w:w="1874" w:type="dxa"/>
            <w:gridSpan w:val="2"/>
            <w:vAlign w:val="center"/>
          </w:tcPr>
          <w:p w:rsidR="00F5747E" w:rsidRDefault="00F5747E" w:rsidP="00F5747E">
            <w:pPr>
              <w:rPr>
                <w:rFonts w:ascii="Arial LatArm" w:hAnsi="Arial LatArm"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MERSEDES-BENZ 815D        </w:t>
            </w:r>
          </w:p>
        </w:tc>
        <w:tc>
          <w:tcPr>
            <w:tcW w:w="1934" w:type="dxa"/>
            <w:vAlign w:val="center"/>
          </w:tcPr>
          <w:p w:rsidR="00F5747E" w:rsidRPr="001A16D9" w:rsidRDefault="00F5747E" w:rsidP="00F5747E">
            <w:pPr>
              <w:jc w:val="center"/>
              <w:rPr>
                <w:rFonts w:ascii="Arial LatArm" w:hAnsi="Arial LatArm" w:cs="Calibri"/>
                <w:sz w:val="22"/>
              </w:rPr>
            </w:pPr>
            <w:r w:rsidRPr="001A16D9">
              <w:rPr>
                <w:rFonts w:ascii="Calibri" w:hAnsi="Calibri" w:cs="Calibri"/>
                <w:sz w:val="22"/>
              </w:rPr>
              <w:t>Мощность</w:t>
            </w:r>
            <w:r w:rsidRPr="001A16D9">
              <w:rPr>
                <w:rFonts w:ascii="Arial LatArm" w:hAnsi="Arial LatArm" w:cs="Calibri"/>
                <w:sz w:val="22"/>
              </w:rPr>
              <w:t xml:space="preserve">  </w:t>
            </w:r>
            <w:r w:rsidRPr="001A16D9">
              <w:rPr>
                <w:rFonts w:ascii="Calibri" w:hAnsi="Calibri" w:cs="Calibri"/>
                <w:sz w:val="22"/>
              </w:rPr>
              <w:t>дизельного</w:t>
            </w:r>
            <w:r w:rsidRPr="001A16D9">
              <w:rPr>
                <w:rFonts w:ascii="Arial LatArm" w:hAnsi="Arial LatArm" w:cs="Calibri"/>
                <w:sz w:val="22"/>
              </w:rPr>
              <w:t xml:space="preserve"> </w:t>
            </w:r>
            <w:r w:rsidRPr="001A16D9">
              <w:rPr>
                <w:rFonts w:ascii="Calibri" w:hAnsi="Calibri" w:cs="Calibri"/>
                <w:sz w:val="22"/>
              </w:rPr>
              <w:t>двигателя</w:t>
            </w:r>
            <w:r w:rsidRPr="001A16D9">
              <w:rPr>
                <w:rFonts w:ascii="Arial LatArm" w:hAnsi="Arial LatArm" w:cs="Calibri"/>
                <w:sz w:val="22"/>
              </w:rPr>
              <w:t xml:space="preserve"> 152 </w:t>
            </w:r>
            <w:r w:rsidRPr="001A16D9">
              <w:rPr>
                <w:rFonts w:ascii="Calibri" w:hAnsi="Calibri" w:cs="Calibri"/>
                <w:sz w:val="22"/>
              </w:rPr>
              <w:t>лошадиных</w:t>
            </w:r>
            <w:r w:rsidRPr="001A16D9">
              <w:rPr>
                <w:rFonts w:ascii="Arial LatArm" w:hAnsi="Arial LatArm" w:cs="Calibri"/>
                <w:sz w:val="22"/>
              </w:rPr>
              <w:t xml:space="preserve"> </w:t>
            </w:r>
            <w:r w:rsidRPr="001A16D9">
              <w:rPr>
                <w:rFonts w:ascii="Calibri" w:hAnsi="Calibri" w:cs="Calibri"/>
                <w:sz w:val="22"/>
              </w:rPr>
              <w:t>сил</w:t>
            </w:r>
            <w:r w:rsidRPr="001A16D9">
              <w:rPr>
                <w:rFonts w:ascii="Arial LatArm" w:hAnsi="Arial LatArm" w:cs="Calibri"/>
                <w:sz w:val="22"/>
              </w:rPr>
              <w:t>,  VIN FF53EBX550085</w:t>
            </w:r>
          </w:p>
        </w:tc>
        <w:tc>
          <w:tcPr>
            <w:tcW w:w="2235" w:type="dxa"/>
            <w:vMerge/>
            <w:vAlign w:val="center"/>
          </w:tcPr>
          <w:p w:rsidR="00F5747E" w:rsidRPr="00E45FB9" w:rsidRDefault="00F5747E" w:rsidP="00F5747E">
            <w:pPr>
              <w:jc w:val="center"/>
              <w:rPr>
                <w:rFonts w:ascii="Arial" w:hAnsi="Arial" w:cs="Arial"/>
                <w:sz w:val="22"/>
                <w:szCs w:val="22"/>
              </w:rPr>
            </w:pPr>
          </w:p>
        </w:tc>
        <w:tc>
          <w:tcPr>
            <w:tcW w:w="1755" w:type="dxa"/>
            <w:vAlign w:val="center"/>
          </w:tcPr>
          <w:p w:rsidR="00F5747E" w:rsidRDefault="00F5747E" w:rsidP="00F5747E">
            <w:pPr>
              <w:jc w:val="center"/>
              <w:rPr>
                <w:rFonts w:ascii="Arial LatArm" w:hAnsi="Arial LatArm" w:cs="Arial"/>
              </w:rPr>
            </w:pPr>
            <w:r>
              <w:rPr>
                <w:rFonts w:ascii="Arial LatArm" w:hAnsi="Arial LatArm" w:cs="Arial"/>
              </w:rPr>
              <w:t>2,000,000</w:t>
            </w:r>
          </w:p>
        </w:tc>
        <w:tc>
          <w:tcPr>
            <w:tcW w:w="1809" w:type="dxa"/>
            <w:vAlign w:val="center"/>
          </w:tcPr>
          <w:p w:rsidR="00F5747E" w:rsidRDefault="00F5747E" w:rsidP="00F5747E">
            <w:pPr>
              <w:jc w:val="center"/>
              <w:rPr>
                <w:rFonts w:ascii="Arial LatArm" w:hAnsi="Arial LatArm" w:cs="Arial"/>
              </w:rPr>
            </w:pPr>
            <w:r>
              <w:rPr>
                <w:rFonts w:ascii="Arial LatArm" w:hAnsi="Arial LatArm" w:cs="Arial"/>
              </w:rPr>
              <w:t>21,480,091</w:t>
            </w:r>
          </w:p>
        </w:tc>
        <w:tc>
          <w:tcPr>
            <w:tcW w:w="1741" w:type="dxa"/>
          </w:tcPr>
          <w:p w:rsidR="00F5747E" w:rsidRDefault="00F5747E" w:rsidP="00F5747E">
            <w:pPr>
              <w:jc w:val="center"/>
              <w:rPr>
                <w:rFonts w:ascii="Arial LatArm" w:hAnsi="Arial LatArm" w:cs="Arial"/>
              </w:rPr>
            </w:pPr>
          </w:p>
        </w:tc>
      </w:tr>
      <w:tr w:rsidR="00F5747E" w:rsidRPr="008C22FB" w:rsidTr="001251C3">
        <w:trPr>
          <w:trHeight w:val="1222"/>
        </w:trPr>
        <w:tc>
          <w:tcPr>
            <w:tcW w:w="1989" w:type="dxa"/>
            <w:vAlign w:val="center"/>
          </w:tcPr>
          <w:p w:rsidR="00F5747E" w:rsidRPr="009174C4" w:rsidRDefault="00F5747E" w:rsidP="00F5747E">
            <w:pPr>
              <w:widowControl w:val="0"/>
              <w:spacing w:after="120"/>
              <w:jc w:val="center"/>
              <w:rPr>
                <w:rFonts w:ascii="GHEA Grapalat" w:hAnsi="GHEA Grapalat"/>
                <w:szCs w:val="16"/>
                <w:lang w:val="en-US"/>
              </w:rPr>
            </w:pPr>
            <w:r>
              <w:rPr>
                <w:rFonts w:ascii="GHEA Grapalat" w:hAnsi="GHEA Grapalat"/>
                <w:szCs w:val="16"/>
                <w:lang w:val="en-US"/>
              </w:rPr>
              <w:t>7</w:t>
            </w:r>
          </w:p>
        </w:tc>
        <w:tc>
          <w:tcPr>
            <w:tcW w:w="1843" w:type="dxa"/>
            <w:vAlign w:val="center"/>
          </w:tcPr>
          <w:p w:rsidR="00F5747E" w:rsidRDefault="00F5747E" w:rsidP="00F5747E">
            <w:pPr>
              <w:jc w:val="center"/>
            </w:pPr>
            <w:r w:rsidRPr="003157D9">
              <w:rPr>
                <w:rFonts w:ascii="Arial LatArm" w:hAnsi="Arial LatArm" w:cs="Arial"/>
                <w:lang w:val="en-US"/>
              </w:rPr>
              <w:t>50111130</w:t>
            </w:r>
          </w:p>
        </w:tc>
        <w:tc>
          <w:tcPr>
            <w:tcW w:w="1874" w:type="dxa"/>
            <w:gridSpan w:val="2"/>
            <w:vAlign w:val="center"/>
          </w:tcPr>
          <w:p w:rsidR="00F5747E" w:rsidRDefault="00F5747E" w:rsidP="00F5747E">
            <w:pPr>
              <w:rPr>
                <w:rFonts w:ascii="Arial LatArm" w:hAnsi="Arial LatArm"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ISUZU ELF                                             </w:t>
            </w:r>
          </w:p>
        </w:tc>
        <w:tc>
          <w:tcPr>
            <w:tcW w:w="1934" w:type="dxa"/>
            <w:vAlign w:val="center"/>
          </w:tcPr>
          <w:p w:rsidR="00F5747E" w:rsidRPr="001A16D9" w:rsidRDefault="00F5747E" w:rsidP="00F5747E">
            <w:pPr>
              <w:jc w:val="center"/>
              <w:rPr>
                <w:rFonts w:ascii="Arial LatArm" w:hAnsi="Arial LatArm" w:cs="Calibri"/>
                <w:sz w:val="22"/>
              </w:rPr>
            </w:pPr>
            <w:r w:rsidRPr="001A16D9">
              <w:rPr>
                <w:rFonts w:ascii="Arial LatArm" w:hAnsi="Arial LatArm" w:cs="Calibri"/>
                <w:sz w:val="22"/>
              </w:rPr>
              <w:t xml:space="preserve">2 </w:t>
            </w:r>
            <w:r w:rsidRPr="001A16D9">
              <w:rPr>
                <w:rFonts w:ascii="Calibri" w:hAnsi="Calibri" w:cs="Calibri"/>
                <w:sz w:val="22"/>
              </w:rPr>
              <w:t>штуки</w:t>
            </w:r>
            <w:r w:rsidRPr="001A16D9">
              <w:rPr>
                <w:rFonts w:ascii="Arial LatArm" w:hAnsi="Arial LatArm" w:cs="Calibri"/>
                <w:sz w:val="22"/>
              </w:rPr>
              <w:t xml:space="preserve"> </w:t>
            </w:r>
            <w:r w:rsidRPr="001A16D9">
              <w:rPr>
                <w:rFonts w:ascii="Calibri" w:hAnsi="Calibri" w:cs="Calibri"/>
                <w:sz w:val="22"/>
              </w:rPr>
              <w:t>мощность</w:t>
            </w:r>
            <w:r w:rsidRPr="001A16D9">
              <w:rPr>
                <w:rFonts w:ascii="Arial LatArm" w:hAnsi="Arial LatArm" w:cs="Calibri"/>
                <w:sz w:val="22"/>
              </w:rPr>
              <w:t xml:space="preserve">  </w:t>
            </w:r>
            <w:r w:rsidRPr="001A16D9">
              <w:rPr>
                <w:rFonts w:ascii="Calibri" w:hAnsi="Calibri" w:cs="Calibri"/>
                <w:sz w:val="22"/>
              </w:rPr>
              <w:t>дизельного</w:t>
            </w:r>
            <w:r w:rsidRPr="001A16D9">
              <w:rPr>
                <w:rFonts w:ascii="Arial LatArm" w:hAnsi="Arial LatArm" w:cs="Calibri"/>
                <w:sz w:val="22"/>
              </w:rPr>
              <w:t xml:space="preserve"> </w:t>
            </w:r>
            <w:r w:rsidRPr="001A16D9">
              <w:rPr>
                <w:rFonts w:ascii="Calibri" w:hAnsi="Calibri" w:cs="Calibri"/>
                <w:sz w:val="22"/>
              </w:rPr>
              <w:t>двигателя</w:t>
            </w:r>
            <w:r w:rsidRPr="001A16D9">
              <w:rPr>
                <w:rFonts w:ascii="Arial LatArm" w:hAnsi="Arial LatArm" w:cs="Calibri"/>
                <w:sz w:val="22"/>
              </w:rPr>
              <w:t xml:space="preserve">  105 </w:t>
            </w:r>
            <w:r w:rsidRPr="001A16D9">
              <w:rPr>
                <w:rFonts w:ascii="Calibri" w:hAnsi="Calibri" w:cs="Calibri"/>
                <w:sz w:val="22"/>
              </w:rPr>
              <w:t>лошадиных</w:t>
            </w:r>
            <w:r w:rsidRPr="001A16D9">
              <w:rPr>
                <w:rFonts w:ascii="Arial LatArm" w:hAnsi="Arial LatArm" w:cs="Calibri"/>
                <w:sz w:val="22"/>
              </w:rPr>
              <w:t xml:space="preserve"> </w:t>
            </w:r>
            <w:r w:rsidRPr="001A16D9">
              <w:rPr>
                <w:rFonts w:ascii="Calibri" w:hAnsi="Calibri" w:cs="Calibri"/>
                <w:sz w:val="22"/>
              </w:rPr>
              <w:t>сил</w:t>
            </w:r>
            <w:r w:rsidRPr="001A16D9">
              <w:rPr>
                <w:rFonts w:ascii="Arial LatArm" w:hAnsi="Arial LatArm" w:cs="Calibri"/>
                <w:sz w:val="22"/>
              </w:rPr>
              <w:t xml:space="preserve">,  VIN </w:t>
            </w:r>
            <w:r w:rsidRPr="001A16D9">
              <w:rPr>
                <w:rFonts w:ascii="Arial LatArm" w:hAnsi="Arial LatArm" w:cs="Calibri"/>
                <w:sz w:val="22"/>
              </w:rPr>
              <w:lastRenderedPageBreak/>
              <w:t xml:space="preserve">FF53EBX550085 </w:t>
            </w:r>
            <w:r w:rsidRPr="001A16D9">
              <w:rPr>
                <w:rFonts w:ascii="Calibri" w:hAnsi="Calibri" w:cs="Calibri"/>
                <w:sz w:val="22"/>
              </w:rPr>
              <w:t>мощность</w:t>
            </w:r>
            <w:r w:rsidRPr="001A16D9">
              <w:rPr>
                <w:rFonts w:ascii="Arial LatArm" w:hAnsi="Arial LatArm" w:cs="Calibri"/>
                <w:sz w:val="22"/>
              </w:rPr>
              <w:t xml:space="preserve">  </w:t>
            </w:r>
            <w:r w:rsidRPr="001A16D9">
              <w:rPr>
                <w:rFonts w:ascii="Calibri" w:hAnsi="Calibri" w:cs="Calibri"/>
                <w:sz w:val="22"/>
              </w:rPr>
              <w:t>дизельного</w:t>
            </w:r>
            <w:r w:rsidRPr="001A16D9">
              <w:rPr>
                <w:rFonts w:ascii="Arial LatArm" w:hAnsi="Arial LatArm" w:cs="Calibri"/>
                <w:sz w:val="22"/>
              </w:rPr>
              <w:t xml:space="preserve"> </w:t>
            </w:r>
            <w:r w:rsidRPr="001A16D9">
              <w:rPr>
                <w:rFonts w:ascii="Calibri" w:hAnsi="Calibri" w:cs="Calibri"/>
                <w:sz w:val="22"/>
              </w:rPr>
              <w:t>двигателя</w:t>
            </w:r>
            <w:r w:rsidRPr="001A16D9">
              <w:rPr>
                <w:rFonts w:ascii="Arial LatArm" w:hAnsi="Arial LatArm" w:cs="Calibri"/>
                <w:sz w:val="22"/>
              </w:rPr>
              <w:t xml:space="preserve"> 140 </w:t>
            </w:r>
            <w:r w:rsidRPr="001A16D9">
              <w:rPr>
                <w:rFonts w:ascii="Calibri" w:hAnsi="Calibri" w:cs="Calibri"/>
                <w:sz w:val="22"/>
              </w:rPr>
              <w:t>лошадиных</w:t>
            </w:r>
            <w:r w:rsidRPr="001A16D9">
              <w:rPr>
                <w:rFonts w:ascii="Arial LatArm" w:hAnsi="Arial LatArm" w:cs="Calibri"/>
                <w:sz w:val="22"/>
              </w:rPr>
              <w:t xml:space="preserve"> </w:t>
            </w:r>
            <w:r w:rsidRPr="001A16D9">
              <w:rPr>
                <w:rFonts w:ascii="Calibri" w:hAnsi="Calibri" w:cs="Calibri"/>
                <w:sz w:val="22"/>
              </w:rPr>
              <w:t>сил</w:t>
            </w:r>
            <w:r w:rsidRPr="001A16D9">
              <w:rPr>
                <w:rFonts w:ascii="Arial LatArm" w:hAnsi="Arial LatArm" w:cs="Calibri"/>
                <w:sz w:val="22"/>
              </w:rPr>
              <w:t>,  VIN FF53EBX550085</w:t>
            </w:r>
          </w:p>
        </w:tc>
        <w:tc>
          <w:tcPr>
            <w:tcW w:w="2235" w:type="dxa"/>
            <w:vMerge/>
            <w:vAlign w:val="center"/>
          </w:tcPr>
          <w:p w:rsidR="00F5747E" w:rsidRPr="00E45FB9" w:rsidRDefault="00F5747E" w:rsidP="00F5747E">
            <w:pPr>
              <w:jc w:val="center"/>
              <w:rPr>
                <w:rFonts w:ascii="Arial" w:hAnsi="Arial" w:cs="Arial"/>
                <w:sz w:val="22"/>
                <w:szCs w:val="22"/>
              </w:rPr>
            </w:pPr>
          </w:p>
        </w:tc>
        <w:tc>
          <w:tcPr>
            <w:tcW w:w="1755" w:type="dxa"/>
            <w:vAlign w:val="center"/>
          </w:tcPr>
          <w:p w:rsidR="00F5747E" w:rsidRDefault="00F5747E" w:rsidP="00F5747E">
            <w:pPr>
              <w:jc w:val="center"/>
              <w:rPr>
                <w:rFonts w:ascii="Arial LatArm" w:hAnsi="Arial LatArm" w:cs="Arial"/>
              </w:rPr>
            </w:pPr>
            <w:r>
              <w:rPr>
                <w:rFonts w:ascii="Arial LatArm" w:hAnsi="Arial LatArm" w:cs="Arial"/>
              </w:rPr>
              <w:t>4,000,000</w:t>
            </w:r>
          </w:p>
        </w:tc>
        <w:tc>
          <w:tcPr>
            <w:tcW w:w="1809" w:type="dxa"/>
            <w:vAlign w:val="center"/>
          </w:tcPr>
          <w:p w:rsidR="00F5747E" w:rsidRDefault="00F5747E" w:rsidP="00F5747E">
            <w:pPr>
              <w:jc w:val="center"/>
              <w:rPr>
                <w:rFonts w:ascii="Arial LatArm" w:hAnsi="Arial LatArm" w:cs="Arial"/>
              </w:rPr>
            </w:pPr>
            <w:r>
              <w:rPr>
                <w:rFonts w:ascii="Arial LatArm" w:hAnsi="Arial LatArm" w:cs="Arial"/>
              </w:rPr>
              <w:t>20,871,541</w:t>
            </w:r>
          </w:p>
        </w:tc>
        <w:tc>
          <w:tcPr>
            <w:tcW w:w="1741" w:type="dxa"/>
          </w:tcPr>
          <w:p w:rsidR="00F5747E" w:rsidRDefault="00F5747E" w:rsidP="00F5747E">
            <w:pPr>
              <w:jc w:val="center"/>
              <w:rPr>
                <w:rFonts w:ascii="Arial LatArm" w:hAnsi="Arial LatArm" w:cs="Arial"/>
              </w:rPr>
            </w:pPr>
          </w:p>
        </w:tc>
      </w:tr>
      <w:tr w:rsidR="0040608E" w:rsidRPr="008C22FB" w:rsidTr="001251C3">
        <w:trPr>
          <w:trHeight w:val="360"/>
        </w:trPr>
        <w:tc>
          <w:tcPr>
            <w:tcW w:w="1989" w:type="dxa"/>
            <w:vAlign w:val="center"/>
          </w:tcPr>
          <w:p w:rsidR="0040608E" w:rsidRPr="009174C4" w:rsidRDefault="0040608E" w:rsidP="001251C3">
            <w:pPr>
              <w:widowControl w:val="0"/>
              <w:spacing w:after="120"/>
              <w:jc w:val="center"/>
              <w:rPr>
                <w:rFonts w:ascii="GHEA Grapalat" w:hAnsi="GHEA Grapalat"/>
                <w:szCs w:val="16"/>
                <w:lang w:val="en-US"/>
              </w:rPr>
            </w:pPr>
          </w:p>
        </w:tc>
        <w:tc>
          <w:tcPr>
            <w:tcW w:w="1843" w:type="dxa"/>
            <w:vAlign w:val="center"/>
          </w:tcPr>
          <w:p w:rsidR="0040608E" w:rsidRDefault="0040608E" w:rsidP="001251C3">
            <w:pPr>
              <w:jc w:val="center"/>
            </w:pPr>
          </w:p>
        </w:tc>
        <w:tc>
          <w:tcPr>
            <w:tcW w:w="1874" w:type="dxa"/>
            <w:gridSpan w:val="2"/>
            <w:vAlign w:val="center"/>
          </w:tcPr>
          <w:p w:rsidR="0040608E" w:rsidRPr="00A414EE" w:rsidRDefault="0040608E" w:rsidP="001251C3">
            <w:pPr>
              <w:rPr>
                <w:rFonts w:ascii="Arial LatArm" w:hAnsi="Arial LatArm" w:cs="Calibri"/>
                <w:sz w:val="22"/>
              </w:rPr>
            </w:pPr>
          </w:p>
        </w:tc>
        <w:tc>
          <w:tcPr>
            <w:tcW w:w="1934" w:type="dxa"/>
            <w:vAlign w:val="center"/>
          </w:tcPr>
          <w:p w:rsidR="0040608E" w:rsidRPr="00A414EE" w:rsidRDefault="0040608E" w:rsidP="001251C3">
            <w:pPr>
              <w:jc w:val="center"/>
              <w:rPr>
                <w:rFonts w:ascii="Arial LatArm" w:hAnsi="Arial LatArm" w:cs="Calibri"/>
                <w:sz w:val="22"/>
              </w:rPr>
            </w:pPr>
          </w:p>
        </w:tc>
        <w:tc>
          <w:tcPr>
            <w:tcW w:w="2235" w:type="dxa"/>
            <w:vMerge/>
            <w:vAlign w:val="center"/>
          </w:tcPr>
          <w:p w:rsidR="0040608E" w:rsidRPr="00E45FB9" w:rsidRDefault="0040608E" w:rsidP="001251C3">
            <w:pPr>
              <w:jc w:val="center"/>
              <w:rPr>
                <w:rFonts w:ascii="Arial" w:hAnsi="Arial" w:cs="Arial"/>
                <w:sz w:val="22"/>
                <w:szCs w:val="22"/>
              </w:rPr>
            </w:pPr>
          </w:p>
        </w:tc>
        <w:tc>
          <w:tcPr>
            <w:tcW w:w="1755" w:type="dxa"/>
            <w:vAlign w:val="center"/>
          </w:tcPr>
          <w:p w:rsidR="0040608E" w:rsidRPr="00D53F57" w:rsidRDefault="0040608E" w:rsidP="001251C3">
            <w:pPr>
              <w:jc w:val="center"/>
              <w:rPr>
                <w:rFonts w:ascii="Arial LatArm" w:hAnsi="Arial LatArm" w:cs="Arial"/>
                <w:b/>
              </w:rPr>
            </w:pPr>
          </w:p>
        </w:tc>
        <w:tc>
          <w:tcPr>
            <w:tcW w:w="1809" w:type="dxa"/>
            <w:vAlign w:val="center"/>
          </w:tcPr>
          <w:p w:rsidR="0040608E" w:rsidRPr="00D53F57" w:rsidRDefault="0040608E" w:rsidP="001251C3">
            <w:pPr>
              <w:jc w:val="center"/>
              <w:rPr>
                <w:rFonts w:ascii="Arial LatArm" w:hAnsi="Arial LatArm" w:cs="Arial"/>
                <w:b/>
              </w:rPr>
            </w:pPr>
          </w:p>
        </w:tc>
        <w:tc>
          <w:tcPr>
            <w:tcW w:w="1741" w:type="dxa"/>
          </w:tcPr>
          <w:p w:rsidR="0040608E" w:rsidRDefault="0040608E" w:rsidP="001251C3">
            <w:pPr>
              <w:jc w:val="center"/>
              <w:rPr>
                <w:rFonts w:ascii="Arial LatArm" w:hAnsi="Arial LatArm" w:cs="Arial"/>
              </w:rPr>
            </w:pPr>
          </w:p>
        </w:tc>
      </w:tr>
      <w:tr w:rsidR="0040608E" w:rsidRPr="008C22FB" w:rsidTr="001251C3">
        <w:trPr>
          <w:trHeight w:val="360"/>
        </w:trPr>
        <w:tc>
          <w:tcPr>
            <w:tcW w:w="4649" w:type="dxa"/>
            <w:gridSpan w:val="3"/>
          </w:tcPr>
          <w:p w:rsidR="0040608E" w:rsidRPr="00087BEA" w:rsidRDefault="0040608E" w:rsidP="001251C3">
            <w:pPr>
              <w:widowControl w:val="0"/>
              <w:spacing w:after="120"/>
              <w:rPr>
                <w:rFonts w:ascii="GHEA Grapalat" w:hAnsi="GHEA Grapalat"/>
                <w:b/>
                <w:szCs w:val="20"/>
              </w:rPr>
            </w:pPr>
          </w:p>
        </w:tc>
        <w:tc>
          <w:tcPr>
            <w:tcW w:w="5226" w:type="dxa"/>
            <w:gridSpan w:val="3"/>
          </w:tcPr>
          <w:p w:rsidR="0040608E" w:rsidRPr="00087BEA" w:rsidRDefault="0040608E" w:rsidP="001251C3">
            <w:pPr>
              <w:widowControl w:val="0"/>
              <w:spacing w:after="120"/>
              <w:rPr>
                <w:rFonts w:ascii="GHEA Grapalat" w:hAnsi="GHEA Grapalat"/>
                <w:b/>
                <w:sz w:val="16"/>
                <w:szCs w:val="20"/>
              </w:rPr>
            </w:pPr>
            <w:r w:rsidRPr="00087BEA">
              <w:rPr>
                <w:rFonts w:ascii="GHEA Grapalat" w:hAnsi="GHEA Grapalat"/>
                <w:b/>
                <w:szCs w:val="20"/>
              </w:rPr>
              <w:t>Всего</w:t>
            </w:r>
          </w:p>
        </w:tc>
        <w:tc>
          <w:tcPr>
            <w:tcW w:w="1755" w:type="dxa"/>
            <w:vAlign w:val="center"/>
          </w:tcPr>
          <w:p w:rsidR="0040608E" w:rsidRPr="00DA1155" w:rsidRDefault="0040608E" w:rsidP="00F5747E">
            <w:pPr>
              <w:jc w:val="center"/>
              <w:rPr>
                <w:rFonts w:asciiTheme="minorHAnsi" w:hAnsiTheme="minorHAnsi"/>
                <w:sz w:val="22"/>
                <w:szCs w:val="16"/>
                <w:lang w:val="en-US"/>
              </w:rPr>
            </w:pPr>
            <w:r w:rsidRPr="00F5747E">
              <w:rPr>
                <w:rFonts w:asciiTheme="minorHAnsi" w:hAnsiTheme="minorHAnsi"/>
                <w:sz w:val="28"/>
                <w:szCs w:val="16"/>
                <w:lang w:val="en-US"/>
              </w:rPr>
              <w:t>1</w:t>
            </w:r>
            <w:r w:rsidR="00F5747E" w:rsidRPr="00F5747E">
              <w:rPr>
                <w:rFonts w:asciiTheme="minorHAnsi" w:hAnsiTheme="minorHAnsi"/>
                <w:sz w:val="28"/>
                <w:szCs w:val="16"/>
                <w:lang w:val="en-US"/>
              </w:rPr>
              <w:t>3</w:t>
            </w:r>
            <w:r w:rsidRPr="00F5747E">
              <w:rPr>
                <w:rFonts w:asciiTheme="minorHAnsi" w:hAnsiTheme="minorHAnsi"/>
                <w:sz w:val="28"/>
                <w:szCs w:val="16"/>
                <w:lang w:val="en-US"/>
              </w:rPr>
              <w:t>500000</w:t>
            </w:r>
          </w:p>
        </w:tc>
        <w:tc>
          <w:tcPr>
            <w:tcW w:w="3550" w:type="dxa"/>
            <w:gridSpan w:val="2"/>
          </w:tcPr>
          <w:p w:rsidR="0040608E" w:rsidRDefault="0040608E" w:rsidP="001251C3">
            <w:pPr>
              <w:jc w:val="center"/>
              <w:rPr>
                <w:rFonts w:ascii="Arial LatArm" w:hAnsi="Arial LatArm" w:cs="Arial"/>
              </w:rPr>
            </w:pPr>
          </w:p>
        </w:tc>
      </w:tr>
      <w:tr w:rsidR="0040608E" w:rsidRPr="008C22FB" w:rsidTr="001251C3">
        <w:trPr>
          <w:trHeight w:val="1766"/>
        </w:trPr>
        <w:tc>
          <w:tcPr>
            <w:tcW w:w="3832" w:type="dxa"/>
            <w:gridSpan w:val="2"/>
            <w:vMerge w:val="restart"/>
            <w:vAlign w:val="center"/>
          </w:tcPr>
          <w:p w:rsidR="0040608E" w:rsidRPr="00DD1BAD" w:rsidRDefault="0040608E" w:rsidP="001251C3">
            <w:pPr>
              <w:jc w:val="center"/>
              <w:rPr>
                <w:rFonts w:ascii="Arial Unicode" w:hAnsi="Arial Unicode" w:cs="Arial"/>
                <w:sz w:val="22"/>
                <w:szCs w:val="22"/>
                <w:lang w:val="en-US"/>
              </w:rPr>
            </w:pPr>
            <w:r w:rsidRPr="001A6BDF">
              <w:rPr>
                <w:rFonts w:ascii="GHEA Grapalat" w:hAnsi="GHEA Grapalat"/>
                <w:szCs w:val="20"/>
              </w:rPr>
              <w:t xml:space="preserve">Общие условия </w:t>
            </w:r>
            <w:r w:rsidRPr="00DD1BAD">
              <w:rPr>
                <w:rFonts w:ascii="GHEA Grapalat" w:hAnsi="GHEA Grapalat"/>
                <w:szCs w:val="20"/>
              </w:rPr>
              <w:t>предоставления услуг</w:t>
            </w:r>
          </w:p>
        </w:tc>
        <w:tc>
          <w:tcPr>
            <w:tcW w:w="11348" w:type="dxa"/>
            <w:gridSpan w:val="7"/>
          </w:tcPr>
          <w:p w:rsidR="0040608E" w:rsidRPr="006211E3" w:rsidRDefault="0040608E" w:rsidP="001251C3">
            <w:pPr>
              <w:jc w:val="center"/>
              <w:rPr>
                <w:rFonts w:ascii="Arial" w:hAnsi="Arial" w:cs="Arial"/>
              </w:rPr>
            </w:pPr>
          </w:p>
          <w:p w:rsidR="0040608E" w:rsidRPr="006211E3" w:rsidRDefault="0040608E" w:rsidP="001251C3">
            <w:pPr>
              <w:jc w:val="center"/>
              <w:rPr>
                <w:rFonts w:ascii="Arial LatArm" w:hAnsi="Arial LatArm" w:cs="Arial"/>
              </w:rPr>
            </w:pPr>
            <w:r w:rsidRPr="005D22CB">
              <w:rPr>
                <w:rFonts w:ascii="Arial" w:hAnsi="Arial" w:cs="Arial"/>
              </w:rPr>
              <w:t>Заказчик</w:t>
            </w:r>
            <w:r w:rsidRPr="005D22CB">
              <w:rPr>
                <w:rFonts w:ascii="Arial LatArm" w:hAnsi="Arial LatArm" w:cs="Arial"/>
              </w:rPr>
              <w:t xml:space="preserve"> </w:t>
            </w:r>
            <w:r w:rsidRPr="005D22CB">
              <w:rPr>
                <w:rFonts w:ascii="Arial" w:hAnsi="Arial" w:cs="Arial"/>
              </w:rPr>
              <w:t>может</w:t>
            </w:r>
            <w:r w:rsidRPr="005D22CB">
              <w:rPr>
                <w:rFonts w:ascii="Arial LatArm" w:hAnsi="Arial LatArm" w:cs="Arial"/>
              </w:rPr>
              <w:t xml:space="preserve"> </w:t>
            </w:r>
            <w:r w:rsidRPr="005D22CB">
              <w:rPr>
                <w:rFonts w:ascii="Arial" w:hAnsi="Arial" w:cs="Arial"/>
              </w:rPr>
              <w:t>услуги</w:t>
            </w:r>
            <w:r w:rsidRPr="005D22CB">
              <w:rPr>
                <w:rFonts w:ascii="Arial LatArm" w:hAnsi="Arial LatArm" w:cs="Arial"/>
              </w:rPr>
              <w:t xml:space="preserve"> </w:t>
            </w:r>
            <w:r w:rsidRPr="005D22CB">
              <w:rPr>
                <w:rFonts w:ascii="Arial" w:hAnsi="Arial" w:cs="Arial"/>
              </w:rPr>
              <w:t>полностью</w:t>
            </w:r>
            <w:r w:rsidRPr="005D22CB">
              <w:rPr>
                <w:rFonts w:ascii="Arial LatArm" w:hAnsi="Arial LatArm" w:cs="Arial"/>
              </w:rPr>
              <w:t xml:space="preserve"> </w:t>
            </w:r>
            <w:r w:rsidRPr="005D22CB">
              <w:rPr>
                <w:rFonts w:ascii="Arial" w:hAnsi="Arial" w:cs="Arial"/>
              </w:rPr>
              <w:t>не</w:t>
            </w:r>
            <w:r w:rsidRPr="005D22CB">
              <w:rPr>
                <w:rFonts w:ascii="Arial LatArm" w:hAnsi="Arial LatArm" w:cs="Arial"/>
              </w:rPr>
              <w:t xml:space="preserve"> </w:t>
            </w:r>
            <w:r w:rsidRPr="005D22CB">
              <w:rPr>
                <w:rFonts w:ascii="Arial" w:hAnsi="Arial" w:cs="Arial"/>
              </w:rPr>
              <w:t>заказать</w:t>
            </w:r>
            <w:r w:rsidRPr="005D22CB">
              <w:rPr>
                <w:rFonts w:ascii="Arial LatArm" w:hAnsi="Arial LatArm" w:cs="Arial"/>
              </w:rPr>
              <w:t xml:space="preserve">,  </w:t>
            </w:r>
            <w:r w:rsidRPr="005D22CB">
              <w:rPr>
                <w:rFonts w:ascii="Arial" w:hAnsi="Arial" w:cs="Arial"/>
              </w:rPr>
              <w:t>в</w:t>
            </w:r>
            <w:r w:rsidRPr="005D22CB">
              <w:rPr>
                <w:rFonts w:ascii="Arial LatArm" w:hAnsi="Arial LatArm" w:cs="Arial"/>
              </w:rPr>
              <w:t xml:space="preserve"> </w:t>
            </w:r>
            <w:r w:rsidRPr="005D22CB">
              <w:rPr>
                <w:rFonts w:ascii="Arial" w:hAnsi="Arial" w:cs="Arial"/>
              </w:rPr>
              <w:t>соответствии</w:t>
            </w:r>
            <w:r w:rsidRPr="005D22CB">
              <w:rPr>
                <w:rFonts w:ascii="Arial LatArm" w:hAnsi="Arial LatArm" w:cs="Arial"/>
              </w:rPr>
              <w:t xml:space="preserve"> </w:t>
            </w:r>
            <w:r w:rsidRPr="005D22CB">
              <w:rPr>
                <w:rFonts w:ascii="Arial" w:hAnsi="Arial" w:cs="Arial"/>
              </w:rPr>
              <w:t>с</w:t>
            </w:r>
            <w:r w:rsidRPr="005D22CB">
              <w:rPr>
                <w:rFonts w:ascii="Arial LatArm" w:hAnsi="Arial LatArm" w:cs="Arial"/>
              </w:rPr>
              <w:t xml:space="preserve"> </w:t>
            </w:r>
            <w:r w:rsidRPr="005D22CB">
              <w:rPr>
                <w:rFonts w:ascii="Arial" w:hAnsi="Arial" w:cs="Arial"/>
              </w:rPr>
              <w:t>законодательством</w:t>
            </w:r>
            <w:r w:rsidRPr="005D22CB">
              <w:rPr>
                <w:rFonts w:ascii="Arial LatArm" w:hAnsi="Arial LatArm" w:cs="Arial"/>
              </w:rPr>
              <w:t xml:space="preserve"> </w:t>
            </w:r>
            <w:r w:rsidRPr="005D22CB">
              <w:rPr>
                <w:rFonts w:ascii="Arial" w:hAnsi="Arial" w:cs="Arial"/>
              </w:rPr>
              <w:t>РА</w:t>
            </w:r>
            <w:r w:rsidRPr="005D22CB">
              <w:rPr>
                <w:rFonts w:ascii="Arial LatArm" w:hAnsi="Arial LatArm" w:cs="Arial"/>
              </w:rPr>
              <w:t xml:space="preserve"> </w:t>
            </w:r>
            <w:r w:rsidRPr="005D22CB">
              <w:rPr>
                <w:rFonts w:ascii="Arial" w:hAnsi="Arial" w:cs="Arial"/>
              </w:rPr>
              <w:t>о</w:t>
            </w:r>
            <w:r w:rsidRPr="005D22CB">
              <w:rPr>
                <w:rFonts w:ascii="Arial LatArm" w:hAnsi="Arial LatArm" w:cs="Arial"/>
              </w:rPr>
              <w:t xml:space="preserve"> </w:t>
            </w:r>
            <w:r w:rsidRPr="005D22CB">
              <w:rPr>
                <w:rFonts w:ascii="Arial" w:hAnsi="Arial" w:cs="Arial"/>
              </w:rPr>
              <w:t>закупках</w:t>
            </w:r>
            <w:r w:rsidRPr="005D22CB">
              <w:rPr>
                <w:rFonts w:ascii="Arial LatArm" w:hAnsi="Arial LatArm" w:cs="Arial"/>
              </w:rPr>
              <w:t xml:space="preserve">, </w:t>
            </w:r>
            <w:r w:rsidRPr="005D22CB">
              <w:rPr>
                <w:rFonts w:ascii="Arial" w:hAnsi="Arial" w:cs="Arial"/>
              </w:rPr>
              <w:t>и</w:t>
            </w:r>
            <w:r w:rsidRPr="005D22CB">
              <w:rPr>
                <w:rFonts w:ascii="Arial LatArm" w:hAnsi="Arial LatArm" w:cs="Arial"/>
              </w:rPr>
              <w:t xml:space="preserve"> </w:t>
            </w:r>
            <w:r w:rsidRPr="005D22CB">
              <w:rPr>
                <w:rFonts w:ascii="Arial" w:hAnsi="Arial" w:cs="Arial"/>
              </w:rPr>
              <w:t>договор</w:t>
            </w:r>
            <w:r w:rsidRPr="005D22CB">
              <w:rPr>
                <w:rFonts w:ascii="Arial LatArm" w:hAnsi="Arial LatArm" w:cs="Arial"/>
              </w:rPr>
              <w:t xml:space="preserve"> </w:t>
            </w:r>
            <w:r w:rsidRPr="005D22CB">
              <w:rPr>
                <w:rFonts w:ascii="Arial" w:hAnsi="Arial" w:cs="Arial"/>
              </w:rPr>
              <w:t>по</w:t>
            </w:r>
            <w:r w:rsidRPr="005D22CB">
              <w:rPr>
                <w:rFonts w:ascii="Arial LatArm" w:hAnsi="Arial LatArm" w:cs="Arial"/>
              </w:rPr>
              <w:t xml:space="preserve"> </w:t>
            </w:r>
            <w:r w:rsidRPr="005D22CB">
              <w:rPr>
                <w:rFonts w:ascii="Arial" w:hAnsi="Arial" w:cs="Arial"/>
              </w:rPr>
              <w:t>незаказанный</w:t>
            </w:r>
            <w:r w:rsidRPr="005D22CB">
              <w:rPr>
                <w:rFonts w:ascii="Arial LatArm" w:hAnsi="Arial LatArm" w:cs="Arial"/>
              </w:rPr>
              <w:t xml:space="preserve"> </w:t>
            </w:r>
            <w:r w:rsidRPr="005D22CB">
              <w:rPr>
                <w:rFonts w:ascii="Arial" w:hAnsi="Arial" w:cs="Arial"/>
              </w:rPr>
              <w:t>части</w:t>
            </w:r>
            <w:r w:rsidRPr="005D22CB">
              <w:rPr>
                <w:rFonts w:ascii="Arial LatArm" w:hAnsi="Arial LatArm" w:cs="Arial"/>
              </w:rPr>
              <w:t xml:space="preserve"> </w:t>
            </w:r>
            <w:r w:rsidRPr="005D22CB">
              <w:rPr>
                <w:rFonts w:ascii="Arial" w:hAnsi="Arial" w:cs="Arial"/>
              </w:rPr>
              <w:t>считается</w:t>
            </w:r>
            <w:r w:rsidRPr="005D22CB">
              <w:rPr>
                <w:rFonts w:ascii="Arial LatArm" w:hAnsi="Arial LatArm" w:cs="Arial"/>
              </w:rPr>
              <w:t xml:space="preserve"> </w:t>
            </w:r>
            <w:r w:rsidRPr="005D22CB">
              <w:rPr>
                <w:rFonts w:ascii="Arial" w:hAnsi="Arial" w:cs="Arial"/>
              </w:rPr>
              <w:t>для</w:t>
            </w:r>
            <w:r w:rsidRPr="005D22CB">
              <w:rPr>
                <w:rFonts w:ascii="Arial LatArm" w:hAnsi="Arial LatArm" w:cs="Arial"/>
              </w:rPr>
              <w:t xml:space="preserve"> </w:t>
            </w:r>
            <w:r w:rsidRPr="005D22CB">
              <w:rPr>
                <w:rFonts w:ascii="Arial" w:hAnsi="Arial" w:cs="Arial"/>
              </w:rPr>
              <w:t>сторон</w:t>
            </w:r>
            <w:r w:rsidRPr="005D22CB">
              <w:rPr>
                <w:rFonts w:ascii="Arial LatArm" w:hAnsi="Arial LatArm" w:cs="Arial"/>
              </w:rPr>
              <w:t xml:space="preserve"> </w:t>
            </w:r>
            <w:r w:rsidRPr="005D22CB">
              <w:rPr>
                <w:rFonts w:ascii="Arial" w:hAnsi="Arial" w:cs="Arial"/>
              </w:rPr>
              <w:t>расторгнутым</w:t>
            </w:r>
            <w:r w:rsidRPr="005D22CB">
              <w:rPr>
                <w:rFonts w:ascii="Arial LatArm" w:hAnsi="Arial LatArm" w:cs="Arial"/>
              </w:rPr>
              <w:t xml:space="preserve"> </w:t>
            </w:r>
            <w:r w:rsidRPr="005D22CB">
              <w:rPr>
                <w:rFonts w:ascii="Arial" w:hAnsi="Arial" w:cs="Arial"/>
              </w:rPr>
              <w:t>по</w:t>
            </w:r>
            <w:r w:rsidRPr="005D22CB">
              <w:rPr>
                <w:rFonts w:ascii="Arial LatArm" w:hAnsi="Arial LatArm" w:cs="Arial"/>
              </w:rPr>
              <w:t xml:space="preserve"> </w:t>
            </w:r>
            <w:r w:rsidRPr="005D22CB">
              <w:rPr>
                <w:rFonts w:ascii="Arial" w:hAnsi="Arial" w:cs="Arial"/>
              </w:rPr>
              <w:t>истечении</w:t>
            </w:r>
            <w:r w:rsidRPr="005D22CB">
              <w:rPr>
                <w:rFonts w:ascii="Arial LatArm" w:hAnsi="Arial LatArm" w:cs="Arial"/>
              </w:rPr>
              <w:t xml:space="preserve"> </w:t>
            </w:r>
            <w:r w:rsidRPr="005D22CB">
              <w:rPr>
                <w:rFonts w:ascii="Arial" w:hAnsi="Arial" w:cs="Arial"/>
              </w:rPr>
              <w:t>срока</w:t>
            </w:r>
            <w:r w:rsidRPr="005D22CB">
              <w:rPr>
                <w:rFonts w:ascii="Arial LatArm" w:hAnsi="Arial LatArm" w:cs="Arial"/>
              </w:rPr>
              <w:t xml:space="preserve"> </w:t>
            </w:r>
            <w:r w:rsidRPr="005D22CB">
              <w:rPr>
                <w:rFonts w:ascii="Arial" w:hAnsi="Arial" w:cs="Arial"/>
              </w:rPr>
              <w:t>действия</w:t>
            </w:r>
            <w:r w:rsidRPr="005D22CB">
              <w:rPr>
                <w:rFonts w:ascii="Arial LatArm" w:hAnsi="Arial LatArm" w:cs="Arial"/>
              </w:rPr>
              <w:t xml:space="preserve"> </w:t>
            </w:r>
            <w:r w:rsidRPr="005D22CB">
              <w:rPr>
                <w:rFonts w:ascii="Arial" w:hAnsi="Arial" w:cs="Arial"/>
              </w:rPr>
              <w:t>договора</w:t>
            </w:r>
            <w:r w:rsidRPr="005D22CB">
              <w:rPr>
                <w:rFonts w:ascii="Arial LatArm" w:hAnsi="Arial LatArm" w:cs="Arial"/>
              </w:rPr>
              <w:t>.</w:t>
            </w:r>
          </w:p>
          <w:p w:rsidR="0040608E" w:rsidRDefault="0040608E" w:rsidP="001251C3">
            <w:pPr>
              <w:jc w:val="center"/>
              <w:rPr>
                <w:rFonts w:ascii="Arial LatArm" w:hAnsi="Arial LatArm" w:cs="Arial"/>
              </w:rPr>
            </w:pPr>
          </w:p>
        </w:tc>
      </w:tr>
      <w:tr w:rsidR="0040608E" w:rsidRPr="008C22FB" w:rsidTr="001251C3">
        <w:trPr>
          <w:trHeight w:val="360"/>
        </w:trPr>
        <w:tc>
          <w:tcPr>
            <w:tcW w:w="3832" w:type="dxa"/>
            <w:gridSpan w:val="2"/>
            <w:vMerge/>
            <w:vAlign w:val="center"/>
          </w:tcPr>
          <w:p w:rsidR="0040608E" w:rsidRDefault="0040608E" w:rsidP="001251C3">
            <w:pPr>
              <w:jc w:val="center"/>
              <w:rPr>
                <w:rFonts w:ascii="Arial Unicode" w:hAnsi="Arial Unicode" w:cs="Arial"/>
                <w:sz w:val="22"/>
                <w:szCs w:val="22"/>
              </w:rPr>
            </w:pPr>
          </w:p>
        </w:tc>
        <w:tc>
          <w:tcPr>
            <w:tcW w:w="11348" w:type="dxa"/>
            <w:gridSpan w:val="7"/>
          </w:tcPr>
          <w:p w:rsidR="0040608E" w:rsidRPr="006211E3" w:rsidRDefault="0040608E" w:rsidP="001251C3">
            <w:pPr>
              <w:rPr>
                <w:rFonts w:ascii="Arial" w:hAnsi="Arial" w:cs="Arial"/>
              </w:rPr>
            </w:pPr>
          </w:p>
          <w:p w:rsidR="0040608E" w:rsidRPr="00470707" w:rsidRDefault="0040608E" w:rsidP="001251C3">
            <w:pPr>
              <w:rPr>
                <w:rFonts w:ascii="Arial" w:hAnsi="Arial" w:cs="Arial"/>
              </w:rPr>
            </w:pPr>
            <w:r w:rsidRPr="00F005E5">
              <w:rPr>
                <w:rFonts w:ascii="Arial" w:hAnsi="Arial" w:cs="Arial"/>
              </w:rPr>
              <w:t>Сроки предоставления услуг</w:t>
            </w:r>
            <w:r w:rsidRPr="006211E3">
              <w:rPr>
                <w:rFonts w:ascii="Arial" w:hAnsi="Arial" w:cs="Arial"/>
              </w:rPr>
              <w:t xml:space="preserve"> Со дня вступления в силу Договора до  3</w:t>
            </w:r>
            <w:r>
              <w:rPr>
                <w:rFonts w:ascii="Arial" w:hAnsi="Arial" w:cs="Arial"/>
              </w:rPr>
              <w:t>0</w:t>
            </w:r>
            <w:r w:rsidRPr="006211E3">
              <w:rPr>
                <w:rFonts w:ascii="Arial" w:hAnsi="Arial" w:cs="Arial"/>
              </w:rPr>
              <w:t>.12.202</w:t>
            </w:r>
            <w:r>
              <w:rPr>
                <w:rFonts w:ascii="Arial" w:hAnsi="Arial" w:cs="Arial"/>
                <w:lang w:val="en-US"/>
              </w:rPr>
              <w:t>6</w:t>
            </w:r>
            <w:r w:rsidRPr="006211E3">
              <w:rPr>
                <w:rFonts w:ascii="Arial" w:hAnsi="Arial" w:cs="Arial"/>
              </w:rPr>
              <w:t xml:space="preserve">г. или.  </w:t>
            </w:r>
            <w:r w:rsidRPr="00470707">
              <w:rPr>
                <w:rFonts w:ascii="Arial" w:hAnsi="Arial" w:cs="Arial"/>
              </w:rPr>
              <w:t>31.01.202</w:t>
            </w:r>
            <w:r>
              <w:rPr>
                <w:rFonts w:ascii="Arial" w:hAnsi="Arial" w:cs="Arial"/>
                <w:lang w:val="en-US"/>
              </w:rPr>
              <w:t>7</w:t>
            </w:r>
            <w:r w:rsidRPr="00470707">
              <w:rPr>
                <w:rFonts w:ascii="Arial" w:hAnsi="Arial" w:cs="Arial"/>
              </w:rPr>
              <w:t>г.</w:t>
            </w:r>
          </w:p>
          <w:p w:rsidR="0040608E" w:rsidRPr="00470707" w:rsidRDefault="0040608E" w:rsidP="001251C3">
            <w:pPr>
              <w:rPr>
                <w:rFonts w:ascii="Arial" w:hAnsi="Arial" w:cs="Arial"/>
              </w:rPr>
            </w:pPr>
          </w:p>
        </w:tc>
      </w:tr>
    </w:tbl>
    <w:p w:rsidR="0040608E" w:rsidRPr="00B02E29" w:rsidRDefault="0040608E" w:rsidP="0040608E">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40608E" w:rsidRPr="00A26859" w:rsidTr="001251C3">
        <w:trPr>
          <w:jc w:val="center"/>
        </w:trPr>
        <w:tc>
          <w:tcPr>
            <w:tcW w:w="4536" w:type="dxa"/>
          </w:tcPr>
          <w:p w:rsidR="0040608E" w:rsidRPr="00A26859" w:rsidRDefault="0040608E" w:rsidP="001251C3">
            <w:pPr>
              <w:widowControl w:val="0"/>
              <w:spacing w:after="120"/>
              <w:jc w:val="center"/>
              <w:rPr>
                <w:rFonts w:ascii="GHEA Grapalat" w:hAnsi="GHEA Grapalat" w:cs="Sylfaen"/>
                <w:b/>
                <w:bCs/>
              </w:rPr>
            </w:pPr>
            <w:r w:rsidRPr="00A26859">
              <w:rPr>
                <w:rFonts w:ascii="GHEA Grapalat" w:hAnsi="GHEA Grapalat"/>
                <w:b/>
              </w:rPr>
              <w:t>ЗАКАЗЧИК</w:t>
            </w:r>
          </w:p>
          <w:p w:rsidR="0040608E" w:rsidRPr="00A26859" w:rsidRDefault="0040608E" w:rsidP="001251C3">
            <w:pPr>
              <w:widowControl w:val="0"/>
              <w:spacing w:after="120"/>
              <w:jc w:val="center"/>
              <w:rPr>
                <w:rFonts w:ascii="GHEA Grapalat" w:hAnsi="GHEA Grapalat"/>
                <w:lang w:val="en-US"/>
              </w:rPr>
            </w:pPr>
          </w:p>
          <w:p w:rsidR="0040608E" w:rsidRPr="00A26859" w:rsidRDefault="0040608E" w:rsidP="001251C3">
            <w:pPr>
              <w:widowControl w:val="0"/>
              <w:spacing w:after="120"/>
              <w:jc w:val="center"/>
              <w:rPr>
                <w:rFonts w:ascii="GHEA Grapalat" w:hAnsi="GHEA Grapalat"/>
                <w:lang w:val="en-US"/>
              </w:rPr>
            </w:pPr>
            <w:r>
              <w:rPr>
                <w:rFonts w:ascii="GHEA Grapalat" w:hAnsi="GHEA Grapalat"/>
                <w:lang w:val="en-US"/>
              </w:rPr>
              <w:t>_________________________</w:t>
            </w:r>
          </w:p>
          <w:p w:rsidR="0040608E" w:rsidRPr="00A26859" w:rsidRDefault="0040608E" w:rsidP="001251C3">
            <w:pPr>
              <w:widowControl w:val="0"/>
              <w:spacing w:after="120"/>
              <w:jc w:val="center"/>
              <w:rPr>
                <w:rFonts w:ascii="GHEA Grapalat" w:hAnsi="GHEA Grapalat"/>
              </w:rPr>
            </w:pPr>
            <w:r w:rsidRPr="00A26859">
              <w:rPr>
                <w:rFonts w:ascii="GHEA Grapalat" w:hAnsi="GHEA Grapalat"/>
              </w:rPr>
              <w:t>/подпись/</w:t>
            </w:r>
          </w:p>
          <w:p w:rsidR="0040608E" w:rsidRPr="00A26859" w:rsidRDefault="0040608E" w:rsidP="001251C3">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40608E" w:rsidRPr="00A26859" w:rsidRDefault="0040608E" w:rsidP="001251C3">
            <w:pPr>
              <w:widowControl w:val="0"/>
              <w:spacing w:after="120"/>
              <w:jc w:val="center"/>
              <w:rPr>
                <w:rFonts w:ascii="GHEA Grapalat" w:hAnsi="GHEA Grapalat"/>
              </w:rPr>
            </w:pPr>
          </w:p>
        </w:tc>
        <w:tc>
          <w:tcPr>
            <w:tcW w:w="4343" w:type="dxa"/>
          </w:tcPr>
          <w:p w:rsidR="0040608E" w:rsidRPr="00A26859" w:rsidRDefault="0040608E" w:rsidP="001251C3">
            <w:pPr>
              <w:widowControl w:val="0"/>
              <w:spacing w:after="120"/>
              <w:jc w:val="center"/>
              <w:rPr>
                <w:rFonts w:ascii="GHEA Grapalat" w:hAnsi="GHEA Grapalat" w:cs="Sylfaen"/>
                <w:b/>
                <w:bCs/>
              </w:rPr>
            </w:pPr>
            <w:r w:rsidRPr="00A26859">
              <w:rPr>
                <w:rFonts w:ascii="GHEA Grapalat" w:hAnsi="GHEA Grapalat"/>
                <w:b/>
              </w:rPr>
              <w:t>ИСПОЛНИТЕЛЬ</w:t>
            </w:r>
          </w:p>
          <w:p w:rsidR="0040608E" w:rsidRPr="00A26859" w:rsidRDefault="0040608E" w:rsidP="001251C3">
            <w:pPr>
              <w:widowControl w:val="0"/>
              <w:spacing w:after="120"/>
              <w:jc w:val="center"/>
              <w:rPr>
                <w:rFonts w:ascii="GHEA Grapalat" w:hAnsi="GHEA Grapalat"/>
                <w:lang w:val="en-US"/>
              </w:rPr>
            </w:pPr>
          </w:p>
          <w:p w:rsidR="0040608E" w:rsidRPr="00A26859" w:rsidRDefault="0040608E" w:rsidP="001251C3">
            <w:pPr>
              <w:widowControl w:val="0"/>
              <w:spacing w:after="120"/>
              <w:jc w:val="center"/>
              <w:rPr>
                <w:rFonts w:ascii="GHEA Grapalat" w:hAnsi="GHEA Grapalat"/>
                <w:lang w:val="en-US"/>
              </w:rPr>
            </w:pPr>
            <w:r>
              <w:rPr>
                <w:rFonts w:ascii="GHEA Grapalat" w:hAnsi="GHEA Grapalat"/>
                <w:lang w:val="en-US"/>
              </w:rPr>
              <w:t>________________________</w:t>
            </w:r>
          </w:p>
          <w:p w:rsidR="0040608E" w:rsidRPr="00A26859" w:rsidRDefault="0040608E" w:rsidP="001251C3">
            <w:pPr>
              <w:widowControl w:val="0"/>
              <w:spacing w:after="120"/>
              <w:jc w:val="center"/>
              <w:rPr>
                <w:rFonts w:ascii="GHEA Grapalat" w:hAnsi="GHEA Grapalat"/>
              </w:rPr>
            </w:pPr>
            <w:r w:rsidRPr="00A26859">
              <w:rPr>
                <w:rFonts w:ascii="GHEA Grapalat" w:hAnsi="GHEA Grapalat"/>
              </w:rPr>
              <w:t>/подпись/</w:t>
            </w:r>
          </w:p>
          <w:p w:rsidR="0040608E" w:rsidRPr="00A26859" w:rsidRDefault="0040608E" w:rsidP="001251C3">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40608E" w:rsidRDefault="0040608E" w:rsidP="0040608E">
      <w:pPr>
        <w:widowControl w:val="0"/>
        <w:spacing w:after="160" w:line="360" w:lineRule="auto"/>
        <w:jc w:val="right"/>
        <w:rPr>
          <w:rFonts w:ascii="GHEA Grapalat" w:hAnsi="GHEA Grapalat"/>
          <w:i/>
          <w:lang w:val="en-US"/>
        </w:rPr>
      </w:pPr>
    </w:p>
    <w:p w:rsidR="0040608E" w:rsidRDefault="0040608E" w:rsidP="0040608E">
      <w:pPr>
        <w:widowControl w:val="0"/>
        <w:spacing w:after="160" w:line="360" w:lineRule="auto"/>
        <w:jc w:val="right"/>
        <w:rPr>
          <w:rFonts w:ascii="GHEA Grapalat" w:hAnsi="GHEA Grapalat"/>
          <w:i/>
          <w:lang w:val="en-US"/>
        </w:rPr>
      </w:pPr>
    </w:p>
    <w:p w:rsidR="0040608E" w:rsidRDefault="0040608E" w:rsidP="0040608E">
      <w:pPr>
        <w:widowControl w:val="0"/>
        <w:spacing w:after="160" w:line="360" w:lineRule="auto"/>
        <w:jc w:val="right"/>
        <w:rPr>
          <w:rFonts w:ascii="GHEA Grapalat" w:hAnsi="GHEA Grapalat"/>
          <w:i/>
          <w:lang w:val="en-US"/>
        </w:rPr>
      </w:pPr>
    </w:p>
    <w:p w:rsidR="0040608E" w:rsidRDefault="0040608E" w:rsidP="0040608E">
      <w:pPr>
        <w:widowControl w:val="0"/>
        <w:spacing w:after="160" w:line="360" w:lineRule="auto"/>
        <w:jc w:val="right"/>
        <w:rPr>
          <w:rFonts w:ascii="GHEA Grapalat" w:hAnsi="GHEA Grapalat"/>
          <w:i/>
          <w:lang w:val="en-US"/>
        </w:rPr>
      </w:pPr>
    </w:p>
    <w:p w:rsidR="0040608E" w:rsidRDefault="0040608E" w:rsidP="0040608E">
      <w:pPr>
        <w:widowControl w:val="0"/>
        <w:spacing w:after="160" w:line="360" w:lineRule="auto"/>
        <w:jc w:val="right"/>
        <w:rPr>
          <w:rFonts w:ascii="GHEA Grapalat" w:hAnsi="GHEA Grapalat"/>
          <w:i/>
          <w:lang w:val="en-US"/>
        </w:rPr>
      </w:pPr>
    </w:p>
    <w:p w:rsidR="0040608E" w:rsidRPr="00AD29CE" w:rsidRDefault="0040608E" w:rsidP="0040608E">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40608E" w:rsidRPr="00B02E29" w:rsidRDefault="0040608E" w:rsidP="0040608E">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Pr="006211E3">
        <w:rPr>
          <w:rFonts w:ascii="GHEA Grapalat" w:hAnsi="GHEA Grapalat"/>
          <w:b/>
        </w:rPr>
        <w:t>2</w:t>
      </w:r>
      <w:r>
        <w:rPr>
          <w:rFonts w:ascii="GHEA Grapalat" w:hAnsi="GHEA Grapalat"/>
          <w:b/>
        </w:rPr>
        <w:t>6</w:t>
      </w:r>
      <w:r w:rsidRPr="00512F97">
        <w:rPr>
          <w:rFonts w:ascii="GHEA Grapalat" w:hAnsi="GHEA Grapalat"/>
          <w:b/>
        </w:rPr>
        <w:t>/</w:t>
      </w:r>
      <w:r w:rsidR="00C665B7">
        <w:rPr>
          <w:rFonts w:ascii="GHEA Grapalat" w:hAnsi="GHEA Grapalat"/>
          <w:b/>
          <w:lang w:val="en-US"/>
        </w:rPr>
        <w:t>9</w:t>
      </w:r>
      <w:bookmarkStart w:id="5" w:name="_GoBack"/>
      <w:bookmarkEnd w:id="5"/>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Pr>
          <w:rFonts w:ascii="GHEA Grapalat" w:hAnsi="GHEA Grapalat"/>
          <w:i/>
        </w:rPr>
        <w:t xml:space="preserve">    </w:t>
      </w:r>
      <w:r w:rsidRPr="00B96DAF">
        <w:rPr>
          <w:rFonts w:ascii="GHEA Grapalat" w:hAnsi="GHEA Grapalat"/>
          <w:i/>
        </w:rPr>
        <w:t xml:space="preserve"> </w:t>
      </w:r>
      <w:r w:rsidRPr="00B02E29">
        <w:rPr>
          <w:rFonts w:ascii="GHEA Grapalat" w:hAnsi="GHEA Grapalat"/>
          <w:i/>
        </w:rPr>
        <w:t>г.</w:t>
      </w:r>
    </w:p>
    <w:p w:rsidR="0040608E" w:rsidRPr="00CA2754" w:rsidRDefault="0040608E" w:rsidP="0040608E">
      <w:pPr>
        <w:widowControl w:val="0"/>
        <w:spacing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rsidR="0040608E" w:rsidRPr="00AD29CE" w:rsidRDefault="0040608E" w:rsidP="0040608E">
      <w:pPr>
        <w:widowControl w:val="0"/>
        <w:spacing w:after="160" w:line="360" w:lineRule="auto"/>
        <w:jc w:val="right"/>
        <w:rPr>
          <w:rFonts w:ascii="GHEA Grapalat" w:hAnsi="GHEA Grapalat"/>
        </w:rPr>
      </w:pPr>
      <w:r w:rsidRPr="00AD29CE">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40608E" w:rsidRPr="00F412AC" w:rsidTr="001251C3">
        <w:trPr>
          <w:trHeight w:val="374"/>
          <w:jc w:val="center"/>
        </w:trPr>
        <w:tc>
          <w:tcPr>
            <w:tcW w:w="14328" w:type="dxa"/>
            <w:gridSpan w:val="5"/>
          </w:tcPr>
          <w:p w:rsidR="0040608E" w:rsidRPr="00F412AC" w:rsidRDefault="0040608E" w:rsidP="001251C3">
            <w:pPr>
              <w:widowControl w:val="0"/>
              <w:spacing w:after="120"/>
              <w:jc w:val="center"/>
              <w:rPr>
                <w:rFonts w:ascii="GHEA Grapalat" w:hAnsi="GHEA Grapalat"/>
                <w:sz w:val="16"/>
              </w:rPr>
            </w:pPr>
            <w:r w:rsidRPr="00F412AC">
              <w:rPr>
                <w:rFonts w:ascii="GHEA Grapalat" w:hAnsi="GHEA Grapalat"/>
                <w:sz w:val="16"/>
              </w:rPr>
              <w:t>Услуги</w:t>
            </w:r>
          </w:p>
        </w:tc>
      </w:tr>
      <w:tr w:rsidR="0040608E" w:rsidRPr="00F412AC" w:rsidTr="001251C3">
        <w:trPr>
          <w:trHeight w:val="1467"/>
          <w:jc w:val="center"/>
        </w:trPr>
        <w:tc>
          <w:tcPr>
            <w:tcW w:w="1239" w:type="dxa"/>
            <w:vAlign w:val="center"/>
          </w:tcPr>
          <w:p w:rsidR="0040608E" w:rsidRPr="00F412AC" w:rsidRDefault="0040608E" w:rsidP="001251C3">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2300" w:type="dxa"/>
            <w:vAlign w:val="center"/>
          </w:tcPr>
          <w:p w:rsidR="0040608E" w:rsidRPr="00F412AC" w:rsidRDefault="0040608E" w:rsidP="001251C3">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544" w:type="dxa"/>
            <w:vAlign w:val="center"/>
          </w:tcPr>
          <w:p w:rsidR="0040608E" w:rsidRPr="00F412AC" w:rsidRDefault="0040608E" w:rsidP="001251C3">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245" w:type="dxa"/>
            <w:gridSpan w:val="2"/>
            <w:vAlign w:val="center"/>
          </w:tcPr>
          <w:p w:rsidR="0040608E" w:rsidRPr="00CA2754" w:rsidRDefault="0040608E" w:rsidP="0040608E">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0A1D">
              <w:rPr>
                <w:rFonts w:ascii="GHEA Grapalat" w:hAnsi="GHEA Grapalat"/>
                <w:sz w:val="16"/>
              </w:rPr>
              <w:t>2</w:t>
            </w:r>
            <w:r>
              <w:rPr>
                <w:rFonts w:ascii="GHEA Grapalat" w:hAnsi="GHEA Grapalat"/>
                <w:sz w:val="16"/>
                <w:lang w:val="en-US"/>
              </w:rPr>
              <w:t>6</w:t>
            </w:r>
            <w:r>
              <w:rPr>
                <w:rFonts w:ascii="GHEA Grapalat" w:hAnsi="GHEA Grapalat"/>
                <w:sz w:val="16"/>
              </w:rPr>
              <w:t xml:space="preserve">г., </w:t>
            </w:r>
          </w:p>
        </w:tc>
      </w:tr>
      <w:tr w:rsidR="001A16D9" w:rsidRPr="00F412AC" w:rsidTr="001251C3">
        <w:trPr>
          <w:trHeight w:val="374"/>
          <w:jc w:val="center"/>
        </w:trPr>
        <w:tc>
          <w:tcPr>
            <w:tcW w:w="1239" w:type="dxa"/>
            <w:vAlign w:val="center"/>
          </w:tcPr>
          <w:p w:rsidR="001A16D9" w:rsidRPr="009174C4" w:rsidRDefault="001A16D9" w:rsidP="001A16D9">
            <w:pPr>
              <w:widowControl w:val="0"/>
              <w:spacing w:after="120"/>
              <w:jc w:val="center"/>
              <w:rPr>
                <w:rFonts w:ascii="GHEA Grapalat" w:hAnsi="GHEA Grapalat"/>
                <w:szCs w:val="16"/>
                <w:lang w:val="en-US"/>
              </w:rPr>
            </w:pPr>
            <w:r>
              <w:rPr>
                <w:rFonts w:ascii="GHEA Grapalat" w:hAnsi="GHEA Grapalat"/>
                <w:szCs w:val="16"/>
                <w:lang w:val="en-US"/>
              </w:rPr>
              <w:t>1</w:t>
            </w:r>
          </w:p>
        </w:tc>
        <w:tc>
          <w:tcPr>
            <w:tcW w:w="2300" w:type="dxa"/>
            <w:vAlign w:val="center"/>
          </w:tcPr>
          <w:p w:rsidR="001A16D9" w:rsidRDefault="001A16D9" w:rsidP="001A16D9">
            <w:pPr>
              <w:jc w:val="center"/>
            </w:pPr>
            <w:r w:rsidRPr="003157D9">
              <w:rPr>
                <w:rFonts w:ascii="Arial LatArm" w:hAnsi="Arial LatArm" w:cs="Arial"/>
                <w:lang w:val="en-US"/>
              </w:rPr>
              <w:t>50111130</w:t>
            </w:r>
          </w:p>
        </w:tc>
        <w:tc>
          <w:tcPr>
            <w:tcW w:w="3544" w:type="dxa"/>
            <w:vAlign w:val="center"/>
          </w:tcPr>
          <w:p w:rsidR="001A16D9" w:rsidRDefault="001A16D9" w:rsidP="001A16D9">
            <w:pPr>
              <w:jc w:val="center"/>
              <w:rPr>
                <w:rFonts w:ascii="Arial Unicode" w:hAnsi="Arial Unicode" w:cs="Calibri"/>
              </w:rPr>
            </w:pPr>
            <w:r>
              <w:rPr>
                <w:rFonts w:ascii="Arial Unicode" w:hAnsi="Arial Unicode" w:cs="Calibri"/>
              </w:rPr>
              <w:t>Техническое обслуживание ГАЗ 322132                                      (</w:t>
            </w:r>
            <w:r>
              <w:rPr>
                <w:rFonts w:ascii="Arial LatArm" w:hAnsi="Arial LatArm" w:cs="Calibri"/>
              </w:rPr>
              <w:t xml:space="preserve"> </w:t>
            </w:r>
            <w:r>
              <w:rPr>
                <w:rFonts w:ascii="Calibri" w:hAnsi="Calibri" w:cs="Calibri"/>
              </w:rPr>
              <w:t>пассажирский</w:t>
            </w:r>
            <w:r>
              <w:rPr>
                <w:rFonts w:ascii="Arial LatArm" w:hAnsi="Arial LatArm" w:cs="Calibri"/>
              </w:rPr>
              <w:t xml:space="preserve"> </w:t>
            </w:r>
            <w:r>
              <w:rPr>
                <w:rFonts w:ascii="Calibri" w:hAnsi="Calibri" w:cs="Calibri"/>
              </w:rPr>
              <w:t>ГАЗель</w:t>
            </w:r>
            <w:r>
              <w:rPr>
                <w:rFonts w:ascii="Arial Unicode" w:hAnsi="Arial Unicode" w:cs="Calibri"/>
              </w:rPr>
              <w:t xml:space="preserve">)                        </w:t>
            </w:r>
          </w:p>
        </w:tc>
        <w:tc>
          <w:tcPr>
            <w:tcW w:w="6095" w:type="dxa"/>
          </w:tcPr>
          <w:p w:rsidR="001A16D9" w:rsidRDefault="001A16D9" w:rsidP="001A16D9">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1A16D9" w:rsidRPr="00F412AC" w:rsidRDefault="001A16D9" w:rsidP="001A16D9">
            <w:pPr>
              <w:widowControl w:val="0"/>
              <w:spacing w:after="120"/>
              <w:jc w:val="center"/>
              <w:rPr>
                <w:rFonts w:ascii="GHEA Grapalat" w:hAnsi="GHEA Grapalat"/>
                <w:b/>
                <w:sz w:val="16"/>
              </w:rPr>
            </w:pPr>
            <w:r w:rsidRPr="00513955">
              <w:rPr>
                <w:rFonts w:ascii="GHEA Grapalat" w:hAnsi="GHEA Grapalat"/>
                <w:sz w:val="22"/>
              </w:rPr>
              <w:t>0 %</w:t>
            </w:r>
          </w:p>
        </w:tc>
      </w:tr>
      <w:tr w:rsidR="001A16D9" w:rsidRPr="000F6461" w:rsidTr="001251C3">
        <w:trPr>
          <w:trHeight w:val="374"/>
          <w:jc w:val="center"/>
        </w:trPr>
        <w:tc>
          <w:tcPr>
            <w:tcW w:w="1239" w:type="dxa"/>
            <w:vAlign w:val="center"/>
          </w:tcPr>
          <w:p w:rsidR="001A16D9" w:rsidRDefault="001A16D9" w:rsidP="001A16D9">
            <w:pPr>
              <w:widowControl w:val="0"/>
              <w:spacing w:after="120"/>
              <w:jc w:val="center"/>
              <w:rPr>
                <w:rFonts w:ascii="GHEA Grapalat" w:hAnsi="GHEA Grapalat"/>
                <w:szCs w:val="16"/>
                <w:lang w:val="en-US"/>
              </w:rPr>
            </w:pPr>
          </w:p>
          <w:p w:rsidR="001A16D9" w:rsidRDefault="001A16D9" w:rsidP="001A16D9">
            <w:pPr>
              <w:widowControl w:val="0"/>
              <w:spacing w:after="120"/>
              <w:jc w:val="center"/>
              <w:rPr>
                <w:rFonts w:ascii="GHEA Grapalat" w:hAnsi="GHEA Grapalat"/>
                <w:szCs w:val="16"/>
                <w:lang w:val="en-US"/>
              </w:rPr>
            </w:pPr>
            <w:r>
              <w:rPr>
                <w:rFonts w:ascii="GHEA Grapalat" w:hAnsi="GHEA Grapalat"/>
                <w:szCs w:val="16"/>
                <w:lang w:val="en-US"/>
              </w:rPr>
              <w:t>2</w:t>
            </w:r>
          </w:p>
        </w:tc>
        <w:tc>
          <w:tcPr>
            <w:tcW w:w="2300" w:type="dxa"/>
            <w:vAlign w:val="center"/>
          </w:tcPr>
          <w:p w:rsidR="001A16D9" w:rsidRDefault="001A16D9" w:rsidP="001A16D9">
            <w:pPr>
              <w:jc w:val="center"/>
            </w:pPr>
            <w:r w:rsidRPr="003157D9">
              <w:rPr>
                <w:rFonts w:ascii="Arial LatArm" w:hAnsi="Arial LatArm" w:cs="Arial"/>
                <w:lang w:val="en-US"/>
              </w:rPr>
              <w:t>50111130</w:t>
            </w:r>
          </w:p>
        </w:tc>
        <w:tc>
          <w:tcPr>
            <w:tcW w:w="3544" w:type="dxa"/>
            <w:vAlign w:val="center"/>
          </w:tcPr>
          <w:p w:rsidR="001A16D9" w:rsidRDefault="001A16D9" w:rsidP="001A16D9">
            <w:pPr>
              <w:jc w:val="center"/>
              <w:rPr>
                <w:rFonts w:ascii="Arial Unicode" w:hAnsi="Arial Unicode"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ЗИЛ</w:t>
            </w:r>
            <w:r>
              <w:rPr>
                <w:rFonts w:ascii="Arial LatArm" w:hAnsi="Arial LatArm" w:cs="Calibri"/>
              </w:rPr>
              <w:t xml:space="preserve"> </w:t>
            </w:r>
            <w:r>
              <w:rPr>
                <w:rFonts w:ascii="Arial Unicode" w:hAnsi="Arial Unicode" w:cs="Calibri"/>
              </w:rPr>
              <w:t xml:space="preserve"> 431412 </w:t>
            </w:r>
            <w:r>
              <w:rPr>
                <w:rFonts w:ascii="Calibri" w:hAnsi="Calibri" w:cs="Calibri"/>
              </w:rPr>
              <w:t>автокран</w:t>
            </w:r>
            <w:r>
              <w:rPr>
                <w:rFonts w:ascii="Arial LatArm" w:hAnsi="Arial LatArm" w:cs="Calibri"/>
              </w:rPr>
              <w:t xml:space="preserve">      </w:t>
            </w:r>
          </w:p>
        </w:tc>
        <w:tc>
          <w:tcPr>
            <w:tcW w:w="6095" w:type="dxa"/>
          </w:tcPr>
          <w:p w:rsidR="001A16D9" w:rsidRDefault="001A16D9" w:rsidP="001A16D9">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1A16D9" w:rsidRPr="000F6461" w:rsidRDefault="001A16D9" w:rsidP="001A16D9">
            <w:pPr>
              <w:widowControl w:val="0"/>
              <w:spacing w:after="120"/>
              <w:jc w:val="center"/>
              <w:rPr>
                <w:rFonts w:ascii="GHEA Grapalat" w:hAnsi="GHEA Grapalat"/>
                <w:sz w:val="22"/>
              </w:rPr>
            </w:pPr>
            <w:r w:rsidRPr="00352FF6">
              <w:rPr>
                <w:rFonts w:ascii="GHEA Grapalat" w:hAnsi="GHEA Grapalat"/>
                <w:sz w:val="22"/>
              </w:rPr>
              <w:t>0 %</w:t>
            </w:r>
          </w:p>
        </w:tc>
      </w:tr>
      <w:tr w:rsidR="001A16D9" w:rsidRPr="000F6461" w:rsidTr="001251C3">
        <w:trPr>
          <w:trHeight w:val="374"/>
          <w:jc w:val="center"/>
        </w:trPr>
        <w:tc>
          <w:tcPr>
            <w:tcW w:w="1239" w:type="dxa"/>
            <w:vAlign w:val="center"/>
          </w:tcPr>
          <w:p w:rsidR="001A16D9" w:rsidRPr="009174C4" w:rsidRDefault="001A16D9" w:rsidP="001A16D9">
            <w:pPr>
              <w:widowControl w:val="0"/>
              <w:spacing w:after="120"/>
              <w:jc w:val="center"/>
              <w:rPr>
                <w:rFonts w:ascii="GHEA Grapalat" w:hAnsi="GHEA Grapalat"/>
                <w:szCs w:val="16"/>
                <w:lang w:val="en-US"/>
              </w:rPr>
            </w:pPr>
            <w:r>
              <w:rPr>
                <w:rFonts w:ascii="GHEA Grapalat" w:hAnsi="GHEA Grapalat"/>
                <w:szCs w:val="16"/>
                <w:lang w:val="en-US"/>
              </w:rPr>
              <w:t>3</w:t>
            </w:r>
          </w:p>
        </w:tc>
        <w:tc>
          <w:tcPr>
            <w:tcW w:w="2300" w:type="dxa"/>
            <w:vAlign w:val="center"/>
          </w:tcPr>
          <w:p w:rsidR="001A16D9" w:rsidRDefault="001A16D9" w:rsidP="001A16D9">
            <w:pPr>
              <w:jc w:val="center"/>
            </w:pPr>
            <w:r w:rsidRPr="003157D9">
              <w:rPr>
                <w:rFonts w:ascii="Arial LatArm" w:hAnsi="Arial LatArm" w:cs="Arial"/>
                <w:lang w:val="en-US"/>
              </w:rPr>
              <w:t>50111130</w:t>
            </w:r>
          </w:p>
        </w:tc>
        <w:tc>
          <w:tcPr>
            <w:tcW w:w="3544" w:type="dxa"/>
            <w:vAlign w:val="center"/>
          </w:tcPr>
          <w:p w:rsidR="001A16D9" w:rsidRDefault="001A16D9" w:rsidP="001A16D9">
            <w:pPr>
              <w:jc w:val="center"/>
              <w:rPr>
                <w:rFonts w:ascii="Arial Unicode" w:hAnsi="Arial Unicode"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ЗИЛ</w:t>
            </w:r>
            <w:r>
              <w:rPr>
                <w:rFonts w:ascii="Arial Unicode" w:hAnsi="Arial Unicode" w:cs="Calibri"/>
              </w:rPr>
              <w:t xml:space="preserve">  43-180                              </w:t>
            </w:r>
            <w:r>
              <w:rPr>
                <w:rFonts w:ascii="Calibri" w:hAnsi="Calibri" w:cs="Calibri"/>
              </w:rPr>
              <w:t>грузовой</w:t>
            </w:r>
            <w:r>
              <w:rPr>
                <w:rFonts w:ascii="Arial LatArm" w:hAnsi="Arial LatArm" w:cs="Calibri"/>
              </w:rPr>
              <w:t xml:space="preserve"> </w:t>
            </w:r>
            <w:r>
              <w:rPr>
                <w:rFonts w:ascii="Calibri" w:hAnsi="Calibri" w:cs="Calibri"/>
              </w:rPr>
              <w:t>автомобиль</w:t>
            </w:r>
            <w:r>
              <w:rPr>
                <w:rFonts w:ascii="Arial LatArm" w:hAnsi="Arial LatArm" w:cs="Calibri"/>
              </w:rPr>
              <w:t xml:space="preserve">                 </w:t>
            </w:r>
          </w:p>
        </w:tc>
        <w:tc>
          <w:tcPr>
            <w:tcW w:w="6095" w:type="dxa"/>
          </w:tcPr>
          <w:p w:rsidR="001A16D9" w:rsidRDefault="001A16D9" w:rsidP="001A16D9">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1A16D9" w:rsidRPr="000F6461" w:rsidRDefault="001A16D9" w:rsidP="001A16D9">
            <w:pPr>
              <w:widowControl w:val="0"/>
              <w:spacing w:after="120"/>
              <w:jc w:val="center"/>
              <w:rPr>
                <w:rFonts w:ascii="GHEA Grapalat" w:hAnsi="GHEA Grapalat"/>
                <w:sz w:val="22"/>
              </w:rPr>
            </w:pPr>
            <w:r w:rsidRPr="00352FF6">
              <w:rPr>
                <w:rFonts w:ascii="GHEA Grapalat" w:hAnsi="GHEA Grapalat"/>
                <w:sz w:val="22"/>
              </w:rPr>
              <w:t>0 %</w:t>
            </w:r>
          </w:p>
        </w:tc>
      </w:tr>
      <w:tr w:rsidR="001A16D9" w:rsidRPr="000F6461" w:rsidTr="001251C3">
        <w:trPr>
          <w:trHeight w:val="374"/>
          <w:jc w:val="center"/>
        </w:trPr>
        <w:tc>
          <w:tcPr>
            <w:tcW w:w="1239" w:type="dxa"/>
            <w:vAlign w:val="center"/>
          </w:tcPr>
          <w:p w:rsidR="001A16D9" w:rsidRPr="009174C4" w:rsidRDefault="001A16D9" w:rsidP="001A16D9">
            <w:pPr>
              <w:widowControl w:val="0"/>
              <w:spacing w:after="120"/>
              <w:jc w:val="center"/>
              <w:rPr>
                <w:rFonts w:ascii="GHEA Grapalat" w:hAnsi="GHEA Grapalat"/>
                <w:szCs w:val="16"/>
                <w:lang w:val="en-US"/>
              </w:rPr>
            </w:pPr>
            <w:r>
              <w:rPr>
                <w:rFonts w:ascii="GHEA Grapalat" w:hAnsi="GHEA Grapalat"/>
                <w:szCs w:val="16"/>
                <w:lang w:val="en-US"/>
              </w:rPr>
              <w:t>4</w:t>
            </w:r>
          </w:p>
        </w:tc>
        <w:tc>
          <w:tcPr>
            <w:tcW w:w="2300" w:type="dxa"/>
            <w:vAlign w:val="center"/>
          </w:tcPr>
          <w:p w:rsidR="001A16D9" w:rsidRDefault="001A16D9" w:rsidP="001A16D9">
            <w:pPr>
              <w:jc w:val="center"/>
            </w:pPr>
            <w:r w:rsidRPr="003157D9">
              <w:rPr>
                <w:rFonts w:ascii="Arial LatArm" w:hAnsi="Arial LatArm" w:cs="Arial"/>
                <w:lang w:val="en-US"/>
              </w:rPr>
              <w:t>50111130</w:t>
            </w:r>
          </w:p>
        </w:tc>
        <w:tc>
          <w:tcPr>
            <w:tcW w:w="3544" w:type="dxa"/>
            <w:vAlign w:val="center"/>
          </w:tcPr>
          <w:p w:rsidR="001A16D9" w:rsidRDefault="001A16D9" w:rsidP="001A16D9">
            <w:pPr>
              <w:rPr>
                <w:rFonts w:ascii="Arial" w:hAnsi="Arial" w:cs="Arial"/>
                <w:color w:val="000000"/>
              </w:rPr>
            </w:pPr>
            <w:r>
              <w:rPr>
                <w:rFonts w:ascii="Arial" w:hAnsi="Arial" w:cs="Arial"/>
                <w:color w:val="000000"/>
              </w:rPr>
              <w:t>Техническое</w:t>
            </w:r>
            <w:r>
              <w:rPr>
                <w:rFonts w:ascii="Arial LatArm" w:hAnsi="Arial LatArm" w:cs="Arial"/>
                <w:color w:val="000000"/>
              </w:rPr>
              <w:t xml:space="preserve"> </w:t>
            </w:r>
            <w:r>
              <w:rPr>
                <w:rFonts w:ascii="Arial" w:hAnsi="Arial" w:cs="Arial"/>
                <w:color w:val="000000"/>
              </w:rPr>
              <w:t>обслуживание</w:t>
            </w:r>
            <w:r>
              <w:rPr>
                <w:rFonts w:ascii="Arial LatArm" w:hAnsi="Arial LatArm" w:cs="Arial"/>
                <w:color w:val="000000"/>
              </w:rPr>
              <w:t xml:space="preserve"> </w:t>
            </w:r>
            <w:r>
              <w:rPr>
                <w:rFonts w:ascii="Arial" w:hAnsi="Arial" w:cs="Arial"/>
                <w:color w:val="000000"/>
              </w:rPr>
              <w:t>автовышек</w:t>
            </w:r>
            <w:r>
              <w:rPr>
                <w:rFonts w:ascii="Arial LatArm" w:hAnsi="Arial LatArm" w:cs="Arial"/>
                <w:color w:val="000000"/>
              </w:rPr>
              <w:t xml:space="preserve">  MITSUBISHI CANTER      </w:t>
            </w:r>
          </w:p>
        </w:tc>
        <w:tc>
          <w:tcPr>
            <w:tcW w:w="6095" w:type="dxa"/>
          </w:tcPr>
          <w:p w:rsidR="001A16D9" w:rsidRDefault="001A16D9" w:rsidP="001A16D9">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1A16D9" w:rsidRPr="000F6461" w:rsidRDefault="001A16D9" w:rsidP="001A16D9">
            <w:pPr>
              <w:widowControl w:val="0"/>
              <w:spacing w:after="120"/>
              <w:jc w:val="center"/>
              <w:rPr>
                <w:rFonts w:ascii="GHEA Grapalat" w:hAnsi="GHEA Grapalat"/>
                <w:sz w:val="22"/>
              </w:rPr>
            </w:pPr>
            <w:r w:rsidRPr="00352FF6">
              <w:rPr>
                <w:rFonts w:ascii="GHEA Grapalat" w:hAnsi="GHEA Grapalat"/>
                <w:sz w:val="22"/>
              </w:rPr>
              <w:t>0 %</w:t>
            </w:r>
          </w:p>
        </w:tc>
      </w:tr>
      <w:tr w:rsidR="001A16D9" w:rsidRPr="000F6461" w:rsidTr="001251C3">
        <w:trPr>
          <w:trHeight w:val="374"/>
          <w:jc w:val="center"/>
        </w:trPr>
        <w:tc>
          <w:tcPr>
            <w:tcW w:w="1239" w:type="dxa"/>
            <w:vAlign w:val="center"/>
          </w:tcPr>
          <w:p w:rsidR="001A16D9" w:rsidRPr="009174C4" w:rsidRDefault="001A16D9" w:rsidP="001A16D9">
            <w:pPr>
              <w:widowControl w:val="0"/>
              <w:spacing w:after="120"/>
              <w:jc w:val="center"/>
              <w:rPr>
                <w:rFonts w:ascii="GHEA Grapalat" w:hAnsi="GHEA Grapalat"/>
                <w:szCs w:val="16"/>
                <w:lang w:val="en-US"/>
              </w:rPr>
            </w:pPr>
            <w:r>
              <w:rPr>
                <w:rFonts w:ascii="GHEA Grapalat" w:hAnsi="GHEA Grapalat"/>
                <w:szCs w:val="16"/>
                <w:lang w:val="en-US"/>
              </w:rPr>
              <w:t>5</w:t>
            </w:r>
          </w:p>
        </w:tc>
        <w:tc>
          <w:tcPr>
            <w:tcW w:w="2300" w:type="dxa"/>
            <w:vAlign w:val="center"/>
          </w:tcPr>
          <w:p w:rsidR="001A16D9" w:rsidRDefault="001A16D9" w:rsidP="001A16D9">
            <w:pPr>
              <w:jc w:val="center"/>
            </w:pPr>
            <w:r w:rsidRPr="003157D9">
              <w:rPr>
                <w:rFonts w:ascii="Arial LatArm" w:hAnsi="Arial LatArm" w:cs="Arial"/>
                <w:lang w:val="en-US"/>
              </w:rPr>
              <w:t>50111130</w:t>
            </w:r>
          </w:p>
        </w:tc>
        <w:tc>
          <w:tcPr>
            <w:tcW w:w="3544" w:type="dxa"/>
            <w:vAlign w:val="center"/>
          </w:tcPr>
          <w:p w:rsidR="001A16D9" w:rsidRDefault="001A16D9" w:rsidP="001A16D9">
            <w:pPr>
              <w:rPr>
                <w:rFonts w:ascii="Arial LatArm" w:hAnsi="Arial LatArm" w:cs="Calibri"/>
              </w:rPr>
            </w:pP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NISSAN CABSTAR </w:t>
            </w:r>
          </w:p>
        </w:tc>
        <w:tc>
          <w:tcPr>
            <w:tcW w:w="6095" w:type="dxa"/>
          </w:tcPr>
          <w:p w:rsidR="001A16D9" w:rsidRDefault="001A16D9" w:rsidP="001A16D9">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1A16D9" w:rsidRPr="000F6461" w:rsidRDefault="001A16D9" w:rsidP="001A16D9">
            <w:pPr>
              <w:widowControl w:val="0"/>
              <w:spacing w:after="120"/>
              <w:jc w:val="center"/>
              <w:rPr>
                <w:rFonts w:ascii="GHEA Grapalat" w:hAnsi="GHEA Grapalat"/>
                <w:sz w:val="22"/>
              </w:rPr>
            </w:pPr>
            <w:r w:rsidRPr="00352FF6">
              <w:rPr>
                <w:rFonts w:ascii="GHEA Grapalat" w:hAnsi="GHEA Grapalat"/>
                <w:sz w:val="22"/>
              </w:rPr>
              <w:t>0 %</w:t>
            </w:r>
          </w:p>
        </w:tc>
      </w:tr>
      <w:tr w:rsidR="001A16D9" w:rsidRPr="000F6461" w:rsidTr="001251C3">
        <w:trPr>
          <w:trHeight w:val="374"/>
          <w:jc w:val="center"/>
        </w:trPr>
        <w:tc>
          <w:tcPr>
            <w:tcW w:w="1239" w:type="dxa"/>
            <w:vAlign w:val="center"/>
          </w:tcPr>
          <w:p w:rsidR="001A16D9" w:rsidRPr="009174C4" w:rsidRDefault="001A16D9" w:rsidP="001A16D9">
            <w:pPr>
              <w:widowControl w:val="0"/>
              <w:spacing w:after="120"/>
              <w:jc w:val="center"/>
              <w:rPr>
                <w:rFonts w:ascii="GHEA Grapalat" w:hAnsi="GHEA Grapalat"/>
                <w:szCs w:val="16"/>
                <w:lang w:val="en-US"/>
              </w:rPr>
            </w:pPr>
            <w:r>
              <w:rPr>
                <w:rFonts w:ascii="GHEA Grapalat" w:hAnsi="GHEA Grapalat"/>
                <w:szCs w:val="16"/>
                <w:lang w:val="en-US"/>
              </w:rPr>
              <w:t>6</w:t>
            </w:r>
          </w:p>
        </w:tc>
        <w:tc>
          <w:tcPr>
            <w:tcW w:w="2300" w:type="dxa"/>
            <w:vAlign w:val="center"/>
          </w:tcPr>
          <w:p w:rsidR="001A16D9" w:rsidRDefault="001A16D9" w:rsidP="001A16D9">
            <w:pPr>
              <w:jc w:val="center"/>
            </w:pPr>
            <w:r w:rsidRPr="003157D9">
              <w:rPr>
                <w:rFonts w:ascii="Arial LatArm" w:hAnsi="Arial LatArm" w:cs="Arial"/>
                <w:lang w:val="en-US"/>
              </w:rPr>
              <w:t>50111130</w:t>
            </w:r>
          </w:p>
        </w:tc>
        <w:tc>
          <w:tcPr>
            <w:tcW w:w="3544" w:type="dxa"/>
            <w:vAlign w:val="center"/>
          </w:tcPr>
          <w:p w:rsidR="001A16D9" w:rsidRDefault="001A16D9" w:rsidP="001A16D9">
            <w:pPr>
              <w:rPr>
                <w:rFonts w:ascii="Arial LatArm" w:hAnsi="Arial LatArm"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MERSEDES-BENZ 815D        </w:t>
            </w:r>
          </w:p>
        </w:tc>
        <w:tc>
          <w:tcPr>
            <w:tcW w:w="6095" w:type="dxa"/>
          </w:tcPr>
          <w:p w:rsidR="001A16D9" w:rsidRDefault="001A16D9" w:rsidP="001A16D9">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1A16D9" w:rsidRPr="000F6461" w:rsidRDefault="001A16D9" w:rsidP="001A16D9">
            <w:pPr>
              <w:widowControl w:val="0"/>
              <w:spacing w:after="120"/>
              <w:jc w:val="center"/>
              <w:rPr>
                <w:rFonts w:ascii="GHEA Grapalat" w:hAnsi="GHEA Grapalat"/>
                <w:sz w:val="22"/>
              </w:rPr>
            </w:pPr>
            <w:r w:rsidRPr="00352FF6">
              <w:rPr>
                <w:rFonts w:ascii="GHEA Grapalat" w:hAnsi="GHEA Grapalat"/>
                <w:sz w:val="22"/>
              </w:rPr>
              <w:t>0 %</w:t>
            </w:r>
          </w:p>
        </w:tc>
      </w:tr>
      <w:tr w:rsidR="001A16D9" w:rsidRPr="000F6461" w:rsidTr="001251C3">
        <w:trPr>
          <w:trHeight w:val="374"/>
          <w:jc w:val="center"/>
        </w:trPr>
        <w:tc>
          <w:tcPr>
            <w:tcW w:w="1239" w:type="dxa"/>
            <w:vAlign w:val="center"/>
          </w:tcPr>
          <w:p w:rsidR="001A16D9" w:rsidRPr="009174C4" w:rsidRDefault="001A16D9" w:rsidP="001A16D9">
            <w:pPr>
              <w:widowControl w:val="0"/>
              <w:spacing w:after="120"/>
              <w:jc w:val="center"/>
              <w:rPr>
                <w:rFonts w:ascii="GHEA Grapalat" w:hAnsi="GHEA Grapalat"/>
                <w:szCs w:val="16"/>
                <w:lang w:val="en-US"/>
              </w:rPr>
            </w:pPr>
            <w:r>
              <w:rPr>
                <w:rFonts w:ascii="GHEA Grapalat" w:hAnsi="GHEA Grapalat"/>
                <w:szCs w:val="16"/>
                <w:lang w:val="en-US"/>
              </w:rPr>
              <w:lastRenderedPageBreak/>
              <w:t>7</w:t>
            </w:r>
          </w:p>
        </w:tc>
        <w:tc>
          <w:tcPr>
            <w:tcW w:w="2300" w:type="dxa"/>
            <w:vAlign w:val="center"/>
          </w:tcPr>
          <w:p w:rsidR="001A16D9" w:rsidRDefault="001A16D9" w:rsidP="001A16D9">
            <w:pPr>
              <w:jc w:val="center"/>
            </w:pPr>
            <w:r w:rsidRPr="003157D9">
              <w:rPr>
                <w:rFonts w:ascii="Arial LatArm" w:hAnsi="Arial LatArm" w:cs="Arial"/>
                <w:lang w:val="en-US"/>
              </w:rPr>
              <w:t>50111130</w:t>
            </w:r>
          </w:p>
        </w:tc>
        <w:tc>
          <w:tcPr>
            <w:tcW w:w="3544" w:type="dxa"/>
            <w:vAlign w:val="center"/>
          </w:tcPr>
          <w:p w:rsidR="001A16D9" w:rsidRDefault="001A16D9" w:rsidP="001A16D9">
            <w:pPr>
              <w:rPr>
                <w:rFonts w:ascii="Arial LatArm" w:hAnsi="Arial LatArm" w:cs="Calibri"/>
              </w:rPr>
            </w:pPr>
            <w:r>
              <w:rPr>
                <w:rFonts w:ascii="Arial LatArm" w:hAnsi="Arial LatArm" w:cs="Calibri"/>
              </w:rPr>
              <w:t xml:space="preserve"> </w:t>
            </w:r>
            <w:r>
              <w:rPr>
                <w:rFonts w:ascii="Calibri" w:hAnsi="Calibri" w:cs="Calibri"/>
              </w:rPr>
              <w:t>Техническое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автовышки</w:t>
            </w:r>
            <w:r>
              <w:rPr>
                <w:rFonts w:ascii="Arial LatArm" w:hAnsi="Arial LatArm" w:cs="Calibri"/>
              </w:rPr>
              <w:t xml:space="preserve"> ISUZU ELF                                             </w:t>
            </w:r>
          </w:p>
        </w:tc>
        <w:tc>
          <w:tcPr>
            <w:tcW w:w="6095" w:type="dxa"/>
          </w:tcPr>
          <w:p w:rsidR="001A16D9" w:rsidRDefault="001A16D9" w:rsidP="001A16D9">
            <w:pPr>
              <w:jc w:val="center"/>
            </w:pPr>
            <w:r w:rsidRPr="00FD7827">
              <w:rPr>
                <w:rFonts w:ascii="GHEA Grapalat" w:hAnsi="GHEA Grapalat"/>
              </w:rPr>
              <w:t>Оплата производится в течение 5 (пяти) рабочих дней с момента принятия  услуг Заказчиком.</w:t>
            </w:r>
          </w:p>
        </w:tc>
        <w:tc>
          <w:tcPr>
            <w:tcW w:w="1150" w:type="dxa"/>
          </w:tcPr>
          <w:p w:rsidR="001A16D9" w:rsidRPr="000F6461" w:rsidRDefault="001A16D9" w:rsidP="001A16D9">
            <w:pPr>
              <w:widowControl w:val="0"/>
              <w:spacing w:after="120"/>
              <w:jc w:val="center"/>
              <w:rPr>
                <w:rFonts w:ascii="GHEA Grapalat" w:hAnsi="GHEA Grapalat"/>
                <w:sz w:val="22"/>
              </w:rPr>
            </w:pPr>
            <w:r w:rsidRPr="00352FF6">
              <w:rPr>
                <w:rFonts w:ascii="GHEA Grapalat" w:hAnsi="GHEA Grapalat"/>
                <w:sz w:val="22"/>
              </w:rPr>
              <w:t>0 %</w:t>
            </w:r>
          </w:p>
        </w:tc>
      </w:tr>
      <w:tr w:rsidR="0040608E" w:rsidRPr="00F412AC" w:rsidTr="001251C3">
        <w:trPr>
          <w:trHeight w:val="374"/>
          <w:jc w:val="center"/>
        </w:trPr>
        <w:tc>
          <w:tcPr>
            <w:tcW w:w="13178" w:type="dxa"/>
            <w:gridSpan w:val="4"/>
          </w:tcPr>
          <w:p w:rsidR="0040608E" w:rsidRPr="00513955" w:rsidRDefault="0040608E" w:rsidP="001251C3">
            <w:pPr>
              <w:widowControl w:val="0"/>
              <w:spacing w:after="120"/>
              <w:rPr>
                <w:rFonts w:ascii="GHEA Grapalat" w:hAnsi="GHEA Grapalat"/>
                <w:lang w:val="en-US"/>
              </w:rPr>
            </w:pPr>
            <w:r w:rsidRPr="00087BEA">
              <w:rPr>
                <w:rFonts w:ascii="GHEA Grapalat" w:hAnsi="GHEA Grapalat"/>
                <w:b/>
                <w:szCs w:val="20"/>
              </w:rPr>
              <w:t>Всего</w:t>
            </w:r>
          </w:p>
        </w:tc>
        <w:tc>
          <w:tcPr>
            <w:tcW w:w="1150" w:type="dxa"/>
            <w:vAlign w:val="center"/>
          </w:tcPr>
          <w:p w:rsidR="0040608E" w:rsidRDefault="0040608E" w:rsidP="001251C3">
            <w:pPr>
              <w:widowControl w:val="0"/>
              <w:spacing w:after="120"/>
              <w:jc w:val="center"/>
              <w:rPr>
                <w:rFonts w:ascii="GHEA Grapalat" w:hAnsi="GHEA Grapalat"/>
                <w:sz w:val="16"/>
                <w:lang w:val="en-US"/>
              </w:rPr>
            </w:pPr>
            <w:r w:rsidRPr="00513955">
              <w:rPr>
                <w:rFonts w:ascii="GHEA Grapalat" w:hAnsi="GHEA Grapalat"/>
                <w:sz w:val="22"/>
              </w:rPr>
              <w:t>0 %</w:t>
            </w:r>
          </w:p>
        </w:tc>
      </w:tr>
    </w:tbl>
    <w:p w:rsidR="0040608E" w:rsidRDefault="0040608E" w:rsidP="0040608E">
      <w:pPr>
        <w:widowControl w:val="0"/>
        <w:spacing w:after="160" w:line="276" w:lineRule="auto"/>
        <w:jc w:val="both"/>
        <w:rPr>
          <w:rFonts w:ascii="GHEA Grapalat" w:hAnsi="GHEA Grapalat"/>
          <w:i/>
          <w:sz w:val="20"/>
          <w:szCs w:val="20"/>
        </w:rPr>
      </w:pPr>
    </w:p>
    <w:p w:rsidR="0040608E" w:rsidRPr="00CA2754" w:rsidRDefault="0040608E" w:rsidP="0040608E">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40608E" w:rsidRPr="00CA2754" w:rsidRDefault="0040608E" w:rsidP="0040608E">
      <w:pPr>
        <w:pStyle w:val="FootnoteText"/>
        <w:spacing w:line="276" w:lineRule="auto"/>
        <w:jc w:val="both"/>
        <w:rPr>
          <w:sz w:val="2"/>
          <w:szCs w:val="2"/>
        </w:rPr>
      </w:pPr>
    </w:p>
    <w:p w:rsidR="0040608E" w:rsidRPr="00CA2754" w:rsidRDefault="0040608E" w:rsidP="0040608E">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tbl>
      <w:tblPr>
        <w:tblW w:w="9639" w:type="dxa"/>
        <w:jc w:val="center"/>
        <w:tblLayout w:type="fixed"/>
        <w:tblLook w:val="0000" w:firstRow="0" w:lastRow="0" w:firstColumn="0" w:lastColumn="0" w:noHBand="0" w:noVBand="0"/>
      </w:tblPr>
      <w:tblGrid>
        <w:gridCol w:w="4536"/>
        <w:gridCol w:w="760"/>
        <w:gridCol w:w="4343"/>
      </w:tblGrid>
      <w:tr w:rsidR="0040608E" w:rsidRPr="00AD29CE" w:rsidTr="001251C3">
        <w:trPr>
          <w:jc w:val="center"/>
        </w:trPr>
        <w:tc>
          <w:tcPr>
            <w:tcW w:w="4536" w:type="dxa"/>
          </w:tcPr>
          <w:p w:rsidR="0040608E" w:rsidRPr="00AD29CE" w:rsidRDefault="0040608E" w:rsidP="001251C3">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40608E" w:rsidRPr="00CA2754" w:rsidRDefault="0040608E" w:rsidP="001251C3">
            <w:pPr>
              <w:widowControl w:val="0"/>
              <w:jc w:val="center"/>
              <w:rPr>
                <w:rFonts w:ascii="GHEA Grapalat" w:hAnsi="GHEA Grapalat"/>
                <w:lang w:val="en-US"/>
              </w:rPr>
            </w:pPr>
            <w:r>
              <w:rPr>
                <w:rFonts w:ascii="GHEA Grapalat" w:hAnsi="GHEA Grapalat"/>
                <w:lang w:val="en-US"/>
              </w:rPr>
              <w:t>_________________________</w:t>
            </w:r>
          </w:p>
          <w:p w:rsidR="0040608E" w:rsidRDefault="0040608E" w:rsidP="001251C3">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40608E" w:rsidRPr="00AD29CE" w:rsidRDefault="0040608E" w:rsidP="001251C3">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40608E" w:rsidRPr="00AD29CE" w:rsidRDefault="0040608E" w:rsidP="001251C3">
            <w:pPr>
              <w:widowControl w:val="0"/>
              <w:spacing w:after="160" w:line="360" w:lineRule="auto"/>
              <w:jc w:val="center"/>
              <w:rPr>
                <w:rFonts w:ascii="GHEA Grapalat" w:hAnsi="GHEA Grapalat"/>
              </w:rPr>
            </w:pPr>
          </w:p>
        </w:tc>
        <w:tc>
          <w:tcPr>
            <w:tcW w:w="4343" w:type="dxa"/>
          </w:tcPr>
          <w:p w:rsidR="0040608E" w:rsidRPr="00AD29CE" w:rsidRDefault="0040608E" w:rsidP="001251C3">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40608E" w:rsidRPr="00CA2754" w:rsidRDefault="0040608E" w:rsidP="001251C3">
            <w:pPr>
              <w:widowControl w:val="0"/>
              <w:jc w:val="center"/>
              <w:rPr>
                <w:rFonts w:ascii="GHEA Grapalat" w:hAnsi="GHEA Grapalat"/>
                <w:lang w:val="en-US"/>
              </w:rPr>
            </w:pPr>
            <w:r>
              <w:rPr>
                <w:rFonts w:ascii="GHEA Grapalat" w:hAnsi="GHEA Grapalat"/>
                <w:lang w:val="en-US"/>
              </w:rPr>
              <w:t>________________________</w:t>
            </w:r>
          </w:p>
          <w:p w:rsidR="0040608E" w:rsidRDefault="0040608E" w:rsidP="001251C3">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40608E" w:rsidRPr="00AD29CE" w:rsidRDefault="0040608E" w:rsidP="001251C3">
            <w:pPr>
              <w:widowControl w:val="0"/>
              <w:spacing w:after="160" w:line="360" w:lineRule="auto"/>
              <w:jc w:val="center"/>
              <w:rPr>
                <w:rFonts w:ascii="GHEA Grapalat" w:hAnsi="GHEA Grapalat"/>
              </w:rPr>
            </w:pPr>
            <w:r w:rsidRPr="00AD29CE">
              <w:rPr>
                <w:rFonts w:ascii="GHEA Grapalat" w:hAnsi="GHEA Grapalat"/>
              </w:rPr>
              <w:t>М. П.</w:t>
            </w:r>
          </w:p>
        </w:tc>
      </w:tr>
    </w:tbl>
    <w:p w:rsidR="0040608E" w:rsidRPr="00AD29CE" w:rsidRDefault="0040608E" w:rsidP="0040608E">
      <w:pPr>
        <w:widowControl w:val="0"/>
        <w:spacing w:after="160" w:line="360" w:lineRule="auto"/>
        <w:rPr>
          <w:rFonts w:ascii="GHEA Grapalat" w:hAnsi="GHEA Grapalat"/>
        </w:rPr>
        <w:sectPr w:rsidR="0040608E" w:rsidRPr="00AD29CE" w:rsidSect="001251C3">
          <w:footnotePr>
            <w:pos w:val="beneathText"/>
          </w:footnotePr>
          <w:pgSz w:w="16840" w:h="11907" w:orient="landscape" w:code="9"/>
          <w:pgMar w:top="1080" w:right="1411" w:bottom="990" w:left="850" w:header="562" w:footer="562" w:gutter="0"/>
          <w:cols w:space="720"/>
          <w:titlePg/>
          <w:docGrid w:linePitch="326"/>
        </w:sect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Default="00B649A0" w:rsidP="00B649A0">
      <w:pPr>
        <w:widowControl w:val="0"/>
        <w:autoSpaceDE w:val="0"/>
        <w:autoSpaceDN w:val="0"/>
        <w:adjustRightInd w:val="0"/>
        <w:spacing w:after="160" w:line="360" w:lineRule="auto"/>
        <w:jc w:val="right"/>
        <w:rPr>
          <w:rFonts w:ascii="GHEA Grapalat" w:hAnsi="GHEA Grapalat"/>
          <w:i/>
        </w:rPr>
        <w:sectPr w:rsidR="00B649A0" w:rsidSect="00280759">
          <w:footnotePr>
            <w:pos w:val="beneathText"/>
          </w:footnotePr>
          <w:pgSz w:w="16840" w:h="11907" w:orient="landscape" w:code="9"/>
          <w:pgMar w:top="1134" w:right="425" w:bottom="992" w:left="709" w:header="561" w:footer="561" w:gutter="0"/>
          <w:cols w:space="720"/>
          <w:titlePg/>
          <w:docGrid w:linePitch="326"/>
        </w:sectPr>
      </w:pP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ЕГС-GHTsDzB-26/</w:t>
      </w:r>
      <w:r w:rsidR="00786FDB">
        <w:rPr>
          <w:rFonts w:ascii="GHEA Grapalat" w:hAnsi="GHEA Grapalat"/>
          <w:b/>
          <w:lang w:val="en-US"/>
        </w:rPr>
        <w:t>9</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B649A0" w:rsidRPr="00AD29CE" w:rsidDel="004B29A5" w:rsidTr="001251C3">
        <w:trPr>
          <w:tblCellSpacing w:w="7" w:type="dxa"/>
          <w:jc w:val="center"/>
        </w:trPr>
        <w:tc>
          <w:tcPr>
            <w:tcW w:w="0" w:type="auto"/>
            <w:gridSpan w:val="2"/>
            <w:vAlign w:val="center"/>
          </w:tcPr>
          <w:p w:rsidR="00B649A0" w:rsidRPr="00AD29CE" w:rsidDel="004B29A5" w:rsidRDefault="00B649A0" w:rsidP="001251C3">
            <w:pPr>
              <w:widowControl w:val="0"/>
              <w:spacing w:after="160" w:line="360" w:lineRule="auto"/>
              <w:rPr>
                <w:rFonts w:ascii="GHEA Grapalat" w:hAnsi="GHEA Grapalat"/>
                <w:iCs/>
                <w:color w:val="000000"/>
              </w:rPr>
            </w:pPr>
          </w:p>
        </w:tc>
        <w:tc>
          <w:tcPr>
            <w:tcW w:w="0" w:type="auto"/>
            <w:vAlign w:val="center"/>
          </w:tcPr>
          <w:p w:rsidR="00B649A0" w:rsidRPr="00AD29CE" w:rsidDel="004B29A5" w:rsidRDefault="00B649A0" w:rsidP="001251C3">
            <w:pPr>
              <w:widowControl w:val="0"/>
              <w:spacing w:after="160" w:line="360" w:lineRule="auto"/>
              <w:rPr>
                <w:rFonts w:ascii="GHEA Grapalat" w:hAnsi="GHEA Grapalat" w:cs="Arial"/>
                <w:iCs/>
                <w:color w:val="000000"/>
              </w:rPr>
            </w:pPr>
          </w:p>
        </w:tc>
      </w:tr>
      <w:tr w:rsidR="00B649A0" w:rsidRPr="00AD29CE" w:rsidTr="001251C3">
        <w:trPr>
          <w:tblCellSpacing w:w="7" w:type="dxa"/>
          <w:jc w:val="center"/>
        </w:trPr>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B649A0" w:rsidRPr="00CA2754" w:rsidRDefault="00B649A0" w:rsidP="001251C3">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B649A0" w:rsidRPr="00CA2754" w:rsidRDefault="00B649A0" w:rsidP="001251C3">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B649A0" w:rsidRPr="00CA2754"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B649A0" w:rsidRPr="00AD29CE" w:rsidRDefault="00B649A0" w:rsidP="00B649A0">
      <w:pPr>
        <w:widowControl w:val="0"/>
        <w:spacing w:after="160" w:line="360" w:lineRule="auto"/>
        <w:ind w:firstLine="375"/>
        <w:rPr>
          <w:rFonts w:ascii="GHEA Grapalat" w:hAnsi="GHEA Grapalat"/>
          <w:iCs/>
          <w:color w:val="000000"/>
        </w:rPr>
      </w:pPr>
    </w:p>
    <w:p w:rsidR="00B649A0" w:rsidRPr="00AD29CE" w:rsidRDefault="00B649A0" w:rsidP="00B649A0">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B649A0" w:rsidRPr="00CA2754" w:rsidRDefault="00B649A0" w:rsidP="00B649A0">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B649A0" w:rsidRPr="00AD29CE" w:rsidRDefault="00B649A0" w:rsidP="00B649A0">
      <w:pPr>
        <w:pStyle w:val="BodyTextIndent"/>
        <w:widowControl w:val="0"/>
        <w:spacing w:after="160"/>
        <w:ind w:firstLine="0"/>
        <w:jc w:val="center"/>
        <w:rPr>
          <w:rFonts w:ascii="GHEA Grapalat" w:hAnsi="GHEA Grapalat"/>
          <w:b/>
          <w:bCs/>
          <w:iCs/>
          <w:sz w:val="24"/>
          <w:szCs w:val="24"/>
        </w:rPr>
      </w:pPr>
    </w:p>
    <w:p w:rsidR="00B649A0" w:rsidRPr="00AD29CE" w:rsidRDefault="00B649A0" w:rsidP="00B649A0">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B649A0" w:rsidRPr="00AD29CE" w:rsidRDefault="00B649A0" w:rsidP="00B649A0">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B649A0" w:rsidRPr="00AD29CE" w:rsidRDefault="00B649A0" w:rsidP="00B649A0">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B649A0" w:rsidRPr="00AD29CE" w:rsidRDefault="00B649A0" w:rsidP="00B649A0">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649A0" w:rsidRPr="00CA2754" w:rsidTr="001251C3">
        <w:trPr>
          <w:jc w:val="center"/>
        </w:trPr>
        <w:tc>
          <w:tcPr>
            <w:tcW w:w="357"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B649A0" w:rsidRPr="00CA2754" w:rsidTr="001251C3">
        <w:trPr>
          <w:jc w:val="center"/>
        </w:trPr>
        <w:tc>
          <w:tcPr>
            <w:tcW w:w="357" w:type="dxa"/>
            <w:vMerge/>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B649A0" w:rsidRPr="00CA2754" w:rsidTr="001251C3">
        <w:trPr>
          <w:trHeight w:val="1105"/>
          <w:jc w:val="center"/>
        </w:trPr>
        <w:tc>
          <w:tcPr>
            <w:tcW w:w="357" w:type="dxa"/>
            <w:vMerge/>
            <w:tcBorders>
              <w:bottom w:val="single" w:sz="4" w:space="0" w:color="auto"/>
            </w:tcBorders>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r>
      <w:tr w:rsidR="00B649A0" w:rsidRPr="00CA2754" w:rsidTr="001251C3">
        <w:trPr>
          <w:jc w:val="center"/>
        </w:trPr>
        <w:tc>
          <w:tcPr>
            <w:tcW w:w="357"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r>
      <w:tr w:rsidR="00B649A0" w:rsidRPr="00CA2754" w:rsidTr="001251C3">
        <w:trPr>
          <w:jc w:val="center"/>
        </w:trPr>
        <w:tc>
          <w:tcPr>
            <w:tcW w:w="357"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B649A0" w:rsidRPr="00CA2754" w:rsidRDefault="00B649A0" w:rsidP="001251C3">
            <w:pPr>
              <w:pStyle w:val="NormalWeb"/>
              <w:widowControl w:val="0"/>
              <w:spacing w:before="0" w:beforeAutospacing="0" w:after="120" w:afterAutospacing="0"/>
              <w:jc w:val="center"/>
              <w:rPr>
                <w:rFonts w:ascii="GHEA Grapalat" w:hAnsi="GHEA Grapalat"/>
                <w:sz w:val="20"/>
              </w:rPr>
            </w:pPr>
          </w:p>
        </w:tc>
      </w:tr>
    </w:tbl>
    <w:p w:rsidR="00B649A0" w:rsidRPr="00CA2754" w:rsidRDefault="00B649A0" w:rsidP="00B649A0">
      <w:pPr>
        <w:widowControl w:val="0"/>
        <w:spacing w:after="160" w:line="360" w:lineRule="auto"/>
        <w:ind w:firstLine="375"/>
        <w:jc w:val="both"/>
        <w:rPr>
          <w:rFonts w:ascii="GHEA Grapalat" w:hAnsi="GHEA Grapalat" w:cs="Arial"/>
          <w:iCs/>
          <w:color w:val="000000"/>
          <w:lang w:val="en-US"/>
        </w:rPr>
      </w:pPr>
    </w:p>
    <w:p w:rsidR="00B649A0" w:rsidRPr="00AD29CE" w:rsidRDefault="00B649A0" w:rsidP="00B649A0">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649A0" w:rsidRPr="00AD29CE" w:rsidTr="001251C3">
        <w:trPr>
          <w:trHeight w:val="266"/>
          <w:tblCellSpacing w:w="7" w:type="dxa"/>
          <w:jc w:val="center"/>
        </w:trPr>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B649A0" w:rsidRPr="00AD29CE" w:rsidTr="001251C3">
        <w:trPr>
          <w:trHeight w:val="473"/>
          <w:tblCellSpacing w:w="7" w:type="dxa"/>
          <w:jc w:val="center"/>
        </w:trPr>
        <w:tc>
          <w:tcPr>
            <w:tcW w:w="0" w:type="auto"/>
            <w:vAlign w:val="center"/>
          </w:tcPr>
          <w:p w:rsidR="00B649A0" w:rsidRPr="00AD29CE" w:rsidRDefault="00B649A0" w:rsidP="001251C3">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1251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B649A0" w:rsidRPr="00AD29CE" w:rsidRDefault="00B649A0" w:rsidP="001251C3">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1251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B649A0" w:rsidRPr="00AD29CE" w:rsidTr="001251C3">
        <w:trPr>
          <w:trHeight w:val="503"/>
          <w:tblCellSpacing w:w="7" w:type="dxa"/>
          <w:jc w:val="center"/>
        </w:trPr>
        <w:tc>
          <w:tcPr>
            <w:tcW w:w="0" w:type="auto"/>
            <w:vAlign w:val="center"/>
          </w:tcPr>
          <w:p w:rsidR="00B649A0" w:rsidRPr="00AD29CE" w:rsidRDefault="00B649A0" w:rsidP="001251C3">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1251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B649A0" w:rsidRPr="00AD29CE" w:rsidRDefault="00B649A0" w:rsidP="001251C3">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1251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B649A0" w:rsidRPr="00AD29CE" w:rsidTr="001251C3">
        <w:trPr>
          <w:trHeight w:val="281"/>
          <w:tblCellSpacing w:w="7" w:type="dxa"/>
          <w:jc w:val="center"/>
        </w:trPr>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B649A0" w:rsidRPr="00AD29CE" w:rsidRDefault="00B649A0" w:rsidP="001251C3">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rPr>
      </w:pPr>
    </w:p>
    <w:p w:rsidR="00B649A0" w:rsidRDefault="00B649A0" w:rsidP="00B649A0">
      <w:pPr>
        <w:rPr>
          <w:rFonts w:ascii="GHEA Grapalat" w:hAnsi="GHEA Grapalat"/>
        </w:rPr>
      </w:pPr>
      <w:r>
        <w:rPr>
          <w:rFonts w:ascii="GHEA Grapalat" w:hAnsi="GHEA Grapalat"/>
        </w:rPr>
        <w:br w:type="page"/>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w:t>
      </w:r>
      <w:r>
        <w:rPr>
          <w:rFonts w:ascii="GHEA Grapalat" w:hAnsi="GHEA Grapalat"/>
          <w:b/>
          <w:lang w:val="en-US"/>
        </w:rPr>
        <w:t>6</w:t>
      </w:r>
      <w:r>
        <w:rPr>
          <w:rFonts w:ascii="GHEA Grapalat" w:hAnsi="GHEA Grapalat"/>
          <w:b/>
        </w:rPr>
        <w:t>/</w:t>
      </w:r>
      <w:r w:rsidR="00786FDB">
        <w:rPr>
          <w:rFonts w:ascii="GHEA Grapalat" w:hAnsi="GHEA Grapalat"/>
          <w:b/>
        </w:rPr>
        <w:t>9</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spacing w:after="160" w:line="360" w:lineRule="auto"/>
        <w:rPr>
          <w:rFonts w:ascii="GHEA Grapalat" w:hAnsi="GHEA Grapalat"/>
        </w:rPr>
      </w:pPr>
    </w:p>
    <w:p w:rsidR="00B649A0" w:rsidRPr="00565EAA" w:rsidRDefault="00B649A0" w:rsidP="00B649A0">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B649A0" w:rsidRPr="00007AA4" w:rsidRDefault="00B649A0" w:rsidP="00B649A0">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B649A0" w:rsidRPr="00F65D1E" w:rsidRDefault="00B649A0" w:rsidP="00B649A0">
      <w:pPr>
        <w:widowControl w:val="0"/>
        <w:tabs>
          <w:tab w:val="left" w:pos="360"/>
          <w:tab w:val="left" w:pos="540"/>
          <w:tab w:val="left" w:pos="2250"/>
        </w:tabs>
        <w:spacing w:after="160" w:line="360" w:lineRule="auto"/>
        <w:jc w:val="center"/>
        <w:rPr>
          <w:rFonts w:ascii="GHEA Grapalat" w:hAnsi="GHEA Grapalat" w:cs="Sylfaen"/>
          <w:bCs/>
        </w:rPr>
      </w:pPr>
    </w:p>
    <w:p w:rsidR="00B649A0" w:rsidRPr="005A78CD" w:rsidRDefault="00B649A0" w:rsidP="00B649A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B649A0" w:rsidRPr="0096584B" w:rsidRDefault="00B649A0" w:rsidP="00B649A0">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B649A0" w:rsidRPr="00C7119C" w:rsidRDefault="00B649A0" w:rsidP="00B649A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B649A0" w:rsidRPr="005A78CD" w:rsidRDefault="00B649A0" w:rsidP="00B649A0">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B649A0" w:rsidRPr="0096584B" w:rsidRDefault="00B649A0" w:rsidP="00B649A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B649A0" w:rsidRPr="00A979AE" w:rsidRDefault="00B649A0" w:rsidP="00B649A0">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B649A0" w:rsidRPr="00E467E3" w:rsidRDefault="00B649A0" w:rsidP="00B649A0">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649A0" w:rsidRPr="00AD29CE" w:rsidTr="001251C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649A0" w:rsidRPr="00AD29CE" w:rsidRDefault="00B649A0" w:rsidP="001251C3">
            <w:pPr>
              <w:widowControl w:val="0"/>
              <w:spacing w:after="120"/>
              <w:jc w:val="center"/>
              <w:rPr>
                <w:rFonts w:ascii="GHEA Grapalat" w:hAnsi="GHEA Grapalat" w:cs="Sylfaen"/>
                <w:bCs/>
              </w:rPr>
            </w:pPr>
            <w:r w:rsidRPr="00AD29CE">
              <w:rPr>
                <w:rFonts w:ascii="GHEA Grapalat" w:hAnsi="GHEA Grapalat"/>
              </w:rPr>
              <w:t>Услуги</w:t>
            </w:r>
          </w:p>
        </w:tc>
      </w:tr>
      <w:tr w:rsidR="00B649A0" w:rsidRPr="00AD29CE" w:rsidTr="001251C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649A0" w:rsidRPr="00AD29CE" w:rsidRDefault="00B649A0" w:rsidP="001251C3">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649A0" w:rsidRPr="00AD29CE" w:rsidRDefault="00B649A0" w:rsidP="001251C3">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649A0" w:rsidRPr="00AD29CE" w:rsidRDefault="00B649A0" w:rsidP="001251C3">
            <w:pPr>
              <w:widowControl w:val="0"/>
              <w:spacing w:after="120"/>
              <w:jc w:val="center"/>
              <w:rPr>
                <w:rFonts w:ascii="GHEA Grapalat" w:hAnsi="GHEA Grapalat"/>
              </w:rPr>
            </w:pPr>
            <w:r w:rsidRPr="00AD29CE">
              <w:rPr>
                <w:rFonts w:ascii="GHEA Grapalat" w:hAnsi="GHEA Grapalat"/>
              </w:rPr>
              <w:t>объем (фактический)</w:t>
            </w:r>
          </w:p>
        </w:tc>
      </w:tr>
      <w:tr w:rsidR="00B649A0" w:rsidRPr="00AD29CE" w:rsidTr="001251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1251C3">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1251C3">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1251C3">
            <w:pPr>
              <w:widowControl w:val="0"/>
              <w:spacing w:after="120"/>
              <w:rPr>
                <w:rFonts w:ascii="GHEA Grapalat" w:hAnsi="GHEA Grapalat" w:cs="Sylfaen"/>
              </w:rPr>
            </w:pPr>
          </w:p>
        </w:tc>
      </w:tr>
      <w:tr w:rsidR="00B649A0" w:rsidRPr="00AD29CE" w:rsidTr="001251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1251C3">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1251C3">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1251C3">
            <w:pPr>
              <w:widowControl w:val="0"/>
              <w:spacing w:after="120"/>
              <w:rPr>
                <w:rFonts w:ascii="GHEA Grapalat" w:hAnsi="GHEA Grapalat" w:cs="Sylfaen"/>
              </w:rPr>
            </w:pPr>
          </w:p>
        </w:tc>
      </w:tr>
    </w:tbl>
    <w:p w:rsidR="00B649A0" w:rsidRPr="00AD29CE" w:rsidRDefault="00B649A0" w:rsidP="00B649A0">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B649A0" w:rsidRDefault="00B649A0" w:rsidP="00B649A0">
      <w:pPr>
        <w:rPr>
          <w:rFonts w:ascii="GHEA Grapalat" w:hAnsi="GHEA Grapalat" w:cs="Sylfaen"/>
        </w:rPr>
      </w:pPr>
      <w:r>
        <w:rPr>
          <w:rFonts w:ascii="GHEA Grapalat" w:hAnsi="GHEA Grapalat" w:cs="Sylfaen"/>
        </w:rPr>
        <w:br w:type="page"/>
      </w:r>
    </w:p>
    <w:p w:rsidR="00B649A0" w:rsidRPr="00AD29CE" w:rsidRDefault="00B649A0" w:rsidP="00B649A0">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80"/>
        <w:gridCol w:w="5217"/>
      </w:tblGrid>
      <w:tr w:rsidR="00B649A0" w:rsidRPr="00AD29CE" w:rsidTr="001251C3">
        <w:tc>
          <w:tcPr>
            <w:tcW w:w="4785" w:type="dxa"/>
          </w:tcPr>
          <w:p w:rsidR="00B649A0" w:rsidRPr="00AD29CE" w:rsidRDefault="00B649A0" w:rsidP="001251C3">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B649A0" w:rsidRPr="00AD29CE" w:rsidRDefault="00B649A0" w:rsidP="001251C3">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B649A0" w:rsidRPr="00AD29CE" w:rsidRDefault="00B649A0" w:rsidP="00B649A0">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649A0" w:rsidRPr="00AD29CE" w:rsidTr="001251C3">
        <w:trPr>
          <w:tblCellSpacing w:w="7" w:type="dxa"/>
          <w:jc w:val="center"/>
        </w:trPr>
        <w:tc>
          <w:tcPr>
            <w:tcW w:w="0" w:type="auto"/>
            <w:vAlign w:val="center"/>
          </w:tcPr>
          <w:p w:rsidR="00B649A0" w:rsidRPr="00AD29CE" w:rsidRDefault="00B649A0" w:rsidP="001251C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1251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B649A0" w:rsidRPr="00AD29CE" w:rsidRDefault="00B649A0" w:rsidP="001251C3">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1251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B649A0" w:rsidRPr="00AD29CE" w:rsidTr="001251C3">
        <w:trPr>
          <w:tblCellSpacing w:w="7" w:type="dxa"/>
          <w:jc w:val="center"/>
        </w:trPr>
        <w:tc>
          <w:tcPr>
            <w:tcW w:w="0" w:type="auto"/>
            <w:vAlign w:val="center"/>
          </w:tcPr>
          <w:p w:rsidR="00B649A0" w:rsidRPr="00AD29CE" w:rsidRDefault="00B649A0" w:rsidP="001251C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1251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B649A0" w:rsidRPr="00AD29CE" w:rsidRDefault="00B649A0" w:rsidP="001251C3">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1251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B649A0" w:rsidRPr="00AD29CE" w:rsidTr="001251C3">
        <w:trPr>
          <w:tblCellSpacing w:w="7" w:type="dxa"/>
          <w:jc w:val="center"/>
        </w:trPr>
        <w:tc>
          <w:tcPr>
            <w:tcW w:w="0" w:type="auto"/>
            <w:vAlign w:val="center"/>
          </w:tcPr>
          <w:p w:rsidR="00B649A0" w:rsidRPr="00AD29CE" w:rsidRDefault="00B649A0" w:rsidP="001251C3">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B649A0" w:rsidRPr="00AD29CE" w:rsidRDefault="00B649A0" w:rsidP="001251C3">
            <w:pPr>
              <w:widowControl w:val="0"/>
              <w:spacing w:after="160" w:line="360" w:lineRule="auto"/>
              <w:rPr>
                <w:rFonts w:ascii="GHEA Grapalat" w:hAnsi="GHEA Grapalat" w:cs="GHEA Grapalat"/>
                <w:color w:val="000000"/>
              </w:rPr>
            </w:pPr>
          </w:p>
        </w:tc>
      </w:tr>
    </w:tbl>
    <w:p w:rsidR="00B649A0" w:rsidRPr="00AD29CE" w:rsidRDefault="00B649A0" w:rsidP="00B649A0">
      <w:pPr>
        <w:widowControl w:val="0"/>
        <w:spacing w:after="160" w:line="360" w:lineRule="auto"/>
        <w:ind w:left="-142" w:firstLine="142"/>
        <w:jc w:val="center"/>
        <w:rPr>
          <w:rFonts w:ascii="GHEA Grapalat" w:hAnsi="GHEA Grapalat" w:cs="Sylfaen"/>
          <w:b/>
        </w:rPr>
      </w:pPr>
    </w:p>
    <w:p w:rsidR="00B649A0" w:rsidRPr="00AD29CE" w:rsidRDefault="00B649A0" w:rsidP="00B649A0">
      <w:pPr>
        <w:pStyle w:val="norm"/>
        <w:widowControl w:val="0"/>
        <w:spacing w:after="160" w:line="360" w:lineRule="auto"/>
        <w:ind w:firstLine="284"/>
        <w:jc w:val="center"/>
        <w:rPr>
          <w:rFonts w:ascii="GHEA Grapalat" w:hAnsi="GHEA Grapalat"/>
          <w:b/>
          <w:sz w:val="24"/>
          <w:szCs w:val="24"/>
        </w:rPr>
      </w:pPr>
    </w:p>
    <w:p w:rsidR="00B649A0" w:rsidRPr="003B2F27" w:rsidRDefault="00B649A0" w:rsidP="00B649A0">
      <w:pPr>
        <w:widowControl w:val="0"/>
        <w:spacing w:after="160"/>
        <w:ind w:left="-142"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Pr="00A33C34" w:rsidRDefault="00B649A0" w:rsidP="00B649A0">
      <w:pPr>
        <w:widowControl w:val="0"/>
        <w:jc w:val="right"/>
        <w:rPr>
          <w:rFonts w:ascii="GHEA Grapalat" w:hAnsi="GHEA Grapalat" w:cs="Sylfaen"/>
          <w:i/>
        </w:rPr>
      </w:pPr>
      <w:r w:rsidRPr="00A33C34">
        <w:rPr>
          <w:rFonts w:ascii="GHEA Grapalat" w:hAnsi="GHEA Grapalat"/>
          <w:i/>
        </w:rPr>
        <w:t>Приложение № 4</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ЕГС-GHTsDzB-2</w:t>
      </w:r>
      <w:r>
        <w:rPr>
          <w:rFonts w:ascii="GHEA Grapalat" w:hAnsi="GHEA Grapalat"/>
          <w:b/>
          <w:lang w:val="en-US"/>
        </w:rPr>
        <w:t>6</w:t>
      </w:r>
      <w:r>
        <w:rPr>
          <w:rFonts w:ascii="GHEA Grapalat" w:hAnsi="GHEA Grapalat"/>
          <w:b/>
        </w:rPr>
        <w:t>/</w:t>
      </w:r>
      <w:r w:rsidR="00786FDB">
        <w:rPr>
          <w:rFonts w:ascii="GHEA Grapalat" w:hAnsi="GHEA Grapalat"/>
          <w:b/>
          <w:lang w:val="en-US"/>
        </w:rPr>
        <w:t>9</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33C34" w:rsidRDefault="00B649A0" w:rsidP="00B649A0">
      <w:pPr>
        <w:jc w:val="center"/>
        <w:rPr>
          <w:rFonts w:ascii="GHEA Grapalat" w:hAnsi="GHEA Grapalat" w:cs="GHEA Grapalat"/>
        </w:rPr>
      </w:pPr>
    </w:p>
    <w:p w:rsidR="00B649A0" w:rsidRPr="00A33C34" w:rsidRDefault="00B649A0" w:rsidP="00B649A0">
      <w:pPr>
        <w:jc w:val="center"/>
        <w:rPr>
          <w:rFonts w:ascii="GHEA Grapalat" w:hAnsi="GHEA Grapalat" w:cs="GHEA Grapalat"/>
        </w:rPr>
      </w:pPr>
      <w:r w:rsidRPr="00A33C34">
        <w:rPr>
          <w:rFonts w:ascii="GHEA Grapalat" w:hAnsi="GHEA Grapalat" w:cs="GHEA Grapalat"/>
        </w:rPr>
        <w:t>УВЕДОМЛЕНИЕ</w:t>
      </w:r>
    </w:p>
    <w:p w:rsidR="00B649A0" w:rsidRPr="00A33C34" w:rsidRDefault="00B649A0" w:rsidP="00B649A0">
      <w:pPr>
        <w:jc w:val="center"/>
        <w:rPr>
          <w:rFonts w:ascii="GHEA Grapalat" w:hAnsi="GHEA Grapalat" w:cs="GHEA Grapalat"/>
          <w:lang w:val="hy-AM"/>
        </w:rPr>
      </w:pPr>
    </w:p>
    <w:p w:rsidR="00B649A0" w:rsidRPr="00A33C34" w:rsidRDefault="00B649A0" w:rsidP="00B649A0">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B649A0" w:rsidRPr="00A33C34" w:rsidRDefault="00B649A0" w:rsidP="00B649A0">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B649A0" w:rsidRPr="00A33C34" w:rsidRDefault="00B649A0" w:rsidP="00B649A0">
      <w:pPr>
        <w:rPr>
          <w:rFonts w:ascii="GHEA Grapalat" w:hAnsi="GHEA Grapalat"/>
          <w:vertAlign w:val="superscript"/>
          <w:lang w:val="es-ES"/>
        </w:rPr>
      </w:pPr>
    </w:p>
    <w:p w:rsidR="00B649A0" w:rsidRPr="00A33C34" w:rsidRDefault="00B649A0" w:rsidP="00B649A0">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B649A0" w:rsidRPr="00A33C34" w:rsidRDefault="00B649A0" w:rsidP="00B649A0">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B649A0" w:rsidRPr="00A33C34" w:rsidRDefault="00B649A0" w:rsidP="00B649A0">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B649A0" w:rsidRPr="00A33C34" w:rsidRDefault="00B649A0" w:rsidP="00B649A0">
      <w:pPr>
        <w:rPr>
          <w:rFonts w:ascii="GHEA Grapalat" w:hAnsi="GHEA Grapalat" w:cs="Sylfaen"/>
          <w:sz w:val="20"/>
          <w:szCs w:val="20"/>
          <w:lang w:val="es-ES"/>
        </w:rPr>
      </w:pPr>
    </w:p>
    <w:p w:rsidR="00B649A0" w:rsidRPr="00A33C34" w:rsidRDefault="00B649A0" w:rsidP="00B649A0">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B649A0" w:rsidRPr="00A33C34" w:rsidRDefault="00B649A0" w:rsidP="00B649A0">
      <w:pPr>
        <w:jc w:val="center"/>
        <w:rPr>
          <w:rFonts w:ascii="GHEA Grapalat" w:hAnsi="GHEA Grapalat" w:cs="GHEA Grapalat"/>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B649A0" w:rsidRPr="00A33C34" w:rsidRDefault="00B649A0" w:rsidP="00B649A0">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B649A0" w:rsidRPr="00A33C34" w:rsidRDefault="00B649A0" w:rsidP="00B649A0">
      <w:pPr>
        <w:jc w:val="right"/>
        <w:rPr>
          <w:rFonts w:ascii="GHEA Grapalat" w:hAnsi="GHEA Grapalat"/>
          <w:sz w:val="20"/>
          <w:lang w:val="hy-AM"/>
        </w:rPr>
      </w:pPr>
      <w:r w:rsidRPr="00A33C34">
        <w:rPr>
          <w:rFonts w:ascii="GHEA Grapalat" w:hAnsi="GHEA Grapalat"/>
          <w:sz w:val="20"/>
          <w:lang w:val="hy-AM"/>
        </w:rPr>
        <w:t xml:space="preserve">    </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B649A0" w:rsidRPr="00A33C34" w:rsidRDefault="00B649A0" w:rsidP="00B649A0">
      <w:pPr>
        <w:jc w:val="center"/>
        <w:rPr>
          <w:rFonts w:ascii="GHEA Grapalat" w:hAnsi="GHEA Grapalat" w:cs="Sylfaen"/>
          <w:sz w:val="16"/>
          <w:szCs w:val="16"/>
          <w:lang w:val="es-ES"/>
        </w:rPr>
      </w:pPr>
    </w:p>
    <w:p w:rsidR="00B649A0" w:rsidRPr="00A33C34" w:rsidRDefault="00B649A0" w:rsidP="00B649A0">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649A0">
      <w:pPr>
        <w:rPr>
          <w:rFonts w:ascii="GHEA Grapalat" w:hAnsi="GHEA Grapalat"/>
          <w:i/>
          <w:lang w:val="en-US"/>
        </w:rPr>
      </w:pPr>
    </w:p>
    <w:sectPr w:rsidR="00CE3DEB" w:rsidRPr="003B2F27" w:rsidSect="00280759">
      <w:footerReference w:type="default" r:id="rId9"/>
      <w:footnotePr>
        <w:pos w:val="beneathText"/>
      </w:footnotePr>
      <w:pgSz w:w="11907" w:h="16840" w:code="9"/>
      <w:pgMar w:top="425" w:right="992" w:bottom="709" w:left="1134"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7DA" w:rsidRDefault="002977DA">
      <w:r>
        <w:separator/>
      </w:r>
    </w:p>
  </w:endnote>
  <w:endnote w:type="continuationSeparator" w:id="0">
    <w:p w:rsidR="002977DA" w:rsidRDefault="00297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10624"/>
      <w:docPartObj>
        <w:docPartGallery w:val="Page Numbers (Bottom of Page)"/>
        <w:docPartUnique/>
      </w:docPartObj>
    </w:sdtPr>
    <w:sdtEndPr>
      <w:rPr>
        <w:rFonts w:ascii="GHEA Grapalat" w:hAnsi="GHEA Grapalat"/>
        <w:sz w:val="24"/>
        <w:szCs w:val="24"/>
      </w:rPr>
    </w:sdtEndPr>
    <w:sdtContent>
      <w:p w:rsidR="001251C3" w:rsidRPr="00305BEC" w:rsidRDefault="001251C3">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665B7">
          <w:rPr>
            <w:rFonts w:ascii="GHEA Grapalat" w:hAnsi="GHEA Grapalat"/>
            <w:noProof/>
            <w:sz w:val="24"/>
            <w:szCs w:val="24"/>
          </w:rPr>
          <w:t>86</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094256"/>
      <w:docPartObj>
        <w:docPartGallery w:val="Page Numbers (Bottom of Page)"/>
        <w:docPartUnique/>
      </w:docPartObj>
    </w:sdtPr>
    <w:sdtEndPr>
      <w:rPr>
        <w:rFonts w:ascii="GHEA Grapalat" w:hAnsi="GHEA Grapalat"/>
        <w:sz w:val="24"/>
        <w:szCs w:val="24"/>
      </w:rPr>
    </w:sdtEndPr>
    <w:sdtContent>
      <w:p w:rsidR="001251C3" w:rsidRPr="00305BEC" w:rsidRDefault="001251C3">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665B7">
          <w:rPr>
            <w:rFonts w:ascii="GHEA Grapalat" w:hAnsi="GHEA Grapalat"/>
            <w:noProof/>
            <w:sz w:val="24"/>
            <w:szCs w:val="24"/>
          </w:rPr>
          <w:t>91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7DA" w:rsidRDefault="002977DA">
      <w:r>
        <w:separator/>
      </w:r>
    </w:p>
  </w:footnote>
  <w:footnote w:type="continuationSeparator" w:id="0">
    <w:p w:rsidR="002977DA" w:rsidRDefault="002977DA">
      <w:r>
        <w:continuationSeparator/>
      </w:r>
    </w:p>
  </w:footnote>
  <w:footnote w:id="1">
    <w:p w:rsidR="001251C3" w:rsidRPr="00617E69" w:rsidRDefault="001251C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1251C3" w:rsidRPr="00CD6B60" w:rsidRDefault="001251C3"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251C3" w:rsidRPr="001115E9" w:rsidRDefault="001251C3"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251C3" w:rsidRPr="00CD6B60" w:rsidRDefault="001251C3"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1251C3" w:rsidRPr="00FE2AA4" w:rsidRDefault="001251C3">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1251C3" w:rsidRPr="008842CE" w:rsidRDefault="001251C3" w:rsidP="00051DA9">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251C3" w:rsidRPr="000811C1" w:rsidRDefault="001251C3" w:rsidP="00051DA9">
      <w:pPr>
        <w:pStyle w:val="FootnoteText"/>
        <w:rPr>
          <w:lang w:val="af-ZA"/>
        </w:rPr>
      </w:pPr>
    </w:p>
  </w:footnote>
  <w:footnote w:id="4">
    <w:p w:rsidR="001251C3" w:rsidRPr="00511966" w:rsidRDefault="001251C3" w:rsidP="0053429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1251C3" w:rsidRPr="00B15560" w:rsidRDefault="001251C3"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251C3" w:rsidRPr="000811C1" w:rsidRDefault="001251C3" w:rsidP="0027573B">
      <w:pPr>
        <w:pStyle w:val="FootnoteText"/>
        <w:rPr>
          <w:rFonts w:ascii="Sylfaen" w:hAnsi="Sylfaen"/>
          <w:sz w:val="18"/>
          <w:szCs w:val="18"/>
        </w:rPr>
      </w:pPr>
    </w:p>
  </w:footnote>
  <w:footnote w:id="6">
    <w:p w:rsidR="001251C3" w:rsidRPr="00A31673" w:rsidRDefault="001251C3">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1251C3" w:rsidRDefault="001251C3" w:rsidP="006B3E56">
      <w:pPr>
        <w:jc w:val="both"/>
      </w:pPr>
    </w:p>
    <w:p w:rsidR="001251C3" w:rsidRDefault="001251C3"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251C3" w:rsidRPr="00503980" w:rsidRDefault="001251C3"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251C3" w:rsidRPr="003905B4" w:rsidRDefault="001251C3"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251C3" w:rsidRPr="008D64EE" w:rsidRDefault="001251C3" w:rsidP="006B3E56">
      <w:pPr>
        <w:pStyle w:val="FootnoteText"/>
        <w:rPr>
          <w:rFonts w:asciiTheme="minorHAnsi" w:hAnsiTheme="minorHAnsi"/>
        </w:rPr>
      </w:pPr>
    </w:p>
  </w:footnote>
  <w:footnote w:id="8">
    <w:p w:rsidR="001251C3" w:rsidRPr="00D3436F" w:rsidRDefault="001251C3" w:rsidP="003D01FF">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251C3" w:rsidRPr="00D3436F" w:rsidRDefault="001251C3" w:rsidP="003D01FF">
      <w:pPr>
        <w:pStyle w:val="FootnoteText"/>
        <w:rPr>
          <w:lang w:val="es-ES"/>
        </w:rPr>
      </w:pPr>
    </w:p>
  </w:footnote>
  <w:footnote w:id="9">
    <w:p w:rsidR="001251C3" w:rsidRPr="008842CE" w:rsidRDefault="001251C3" w:rsidP="003D2FE2">
      <w:pPr>
        <w:pStyle w:val="FootnoteText"/>
        <w:jc w:val="both"/>
      </w:pPr>
    </w:p>
  </w:footnote>
  <w:footnote w:id="10">
    <w:p w:rsidR="001251C3" w:rsidRPr="008842CE" w:rsidRDefault="001251C3" w:rsidP="000A214C">
      <w:pPr>
        <w:pStyle w:val="FootnoteText"/>
        <w:jc w:val="both"/>
      </w:pPr>
    </w:p>
  </w:footnote>
  <w:footnote w:id="11">
    <w:p w:rsidR="001251C3" w:rsidRPr="006F5F33" w:rsidRDefault="001251C3" w:rsidP="008C41CB">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1251C3" w:rsidRPr="008F6EF8" w:rsidRDefault="001251C3" w:rsidP="0040608E">
      <w:pPr>
        <w:pStyle w:val="FootnoteText"/>
        <w:rPr>
          <w:rFonts w:asciiTheme="minorHAnsi" w:hAnsiTheme="minorHAnsi"/>
        </w:rPr>
      </w:pPr>
      <w:r>
        <w:rPr>
          <w:rStyle w:val="FootnoteReference"/>
        </w:rPr>
        <w:t>22</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1251C3" w:rsidRPr="00576D9C" w:rsidRDefault="001251C3" w:rsidP="0040608E">
      <w:pPr>
        <w:pStyle w:val="FootnoteText"/>
        <w:rPr>
          <w:rFonts w:asciiTheme="minorHAnsi" w:hAnsiTheme="minorHAnsi"/>
        </w:rPr>
      </w:pPr>
    </w:p>
  </w:footnote>
  <w:footnote w:id="13">
    <w:p w:rsidR="001251C3" w:rsidRPr="00892F7F" w:rsidRDefault="001251C3" w:rsidP="008C41CB">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251C3" w:rsidRPr="00552088" w:rsidRDefault="001251C3" w:rsidP="008C41CB">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251C3" w:rsidRPr="006F5F33" w:rsidRDefault="001251C3" w:rsidP="008C41CB">
      <w:pPr>
        <w:pStyle w:val="FootnoteText"/>
        <w:jc w:val="both"/>
        <w:rPr>
          <w:rFonts w:ascii="GHEA Grapalat" w:hAnsi="GHEA Grapalat"/>
          <w:lang w:val="hy-AM"/>
        </w:rPr>
      </w:pPr>
      <w:r w:rsidRPr="006F5F33">
        <w:rPr>
          <w:rFonts w:ascii="GHEA Grapalat" w:hAnsi="GHEA Grapalat"/>
          <w:i/>
        </w:rPr>
        <w:t>.</w:t>
      </w:r>
    </w:p>
    <w:p w:rsidR="001251C3" w:rsidRPr="00576D9C" w:rsidRDefault="001251C3" w:rsidP="008C41CB">
      <w:pPr>
        <w:pStyle w:val="FootnoteText"/>
        <w:jc w:val="both"/>
        <w:rPr>
          <w:rFonts w:ascii="GHEA Grapalat" w:hAnsi="GHEA Grapalat"/>
          <w:lang w:val="hy-AM"/>
        </w:rPr>
      </w:pPr>
    </w:p>
  </w:footnote>
  <w:footnote w:id="14">
    <w:p w:rsidR="001251C3" w:rsidRPr="006F5F33" w:rsidRDefault="001251C3"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1251C3" w:rsidRPr="006F5F33" w:rsidRDefault="001251C3"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1251C3" w:rsidRPr="006F5F33" w:rsidRDefault="001251C3" w:rsidP="00AA1730">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1251C3" w:rsidRPr="009E00B3" w:rsidRDefault="001251C3" w:rsidP="00AA1730">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1251C3" w:rsidRPr="00A47171" w:rsidRDefault="001251C3" w:rsidP="00AA1730">
      <w:pPr>
        <w:pStyle w:val="FootnoteText"/>
        <w:jc w:val="both"/>
        <w:rPr>
          <w:rFonts w:ascii="GHEA Grapalat" w:hAnsi="GHEA Grapalat"/>
          <w:i/>
          <w:lang w:eastAsia="en-US"/>
        </w:rPr>
      </w:pPr>
      <w:r w:rsidRPr="009E00B3">
        <w:rPr>
          <w:rFonts w:ascii="GHEA Grapalat" w:hAnsi="GHEA Grapalat"/>
          <w:i/>
          <w:lang w:eastAsia="en-US"/>
        </w:rPr>
        <w:tab/>
      </w:r>
    </w:p>
  </w:footnote>
  <w:footnote w:id="17">
    <w:p w:rsidR="001251C3" w:rsidRPr="002C4EDB" w:rsidRDefault="001251C3" w:rsidP="0040608E">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2FA"/>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102"/>
    <w:rsid w:val="0000622A"/>
    <w:rsid w:val="0000718A"/>
    <w:rsid w:val="000073F8"/>
    <w:rsid w:val="000076A1"/>
    <w:rsid w:val="0000776B"/>
    <w:rsid w:val="00007A4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0F"/>
    <w:rsid w:val="00027166"/>
    <w:rsid w:val="000275BF"/>
    <w:rsid w:val="000276FB"/>
    <w:rsid w:val="0002783D"/>
    <w:rsid w:val="0003074E"/>
    <w:rsid w:val="00030D40"/>
    <w:rsid w:val="00030DF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1DA9"/>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663"/>
    <w:rsid w:val="000C0A9D"/>
    <w:rsid w:val="000C0CD9"/>
    <w:rsid w:val="000C165F"/>
    <w:rsid w:val="000C264F"/>
    <w:rsid w:val="000C36C6"/>
    <w:rsid w:val="000C3F69"/>
    <w:rsid w:val="000C3FD1"/>
    <w:rsid w:val="000C5A09"/>
    <w:rsid w:val="000C6293"/>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013"/>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1C3"/>
    <w:rsid w:val="00125AA6"/>
    <w:rsid w:val="00125AF1"/>
    <w:rsid w:val="00126D48"/>
    <w:rsid w:val="001271CC"/>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5BCB"/>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67BEF"/>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2304"/>
    <w:rsid w:val="00183004"/>
    <w:rsid w:val="0018301A"/>
    <w:rsid w:val="001831C4"/>
    <w:rsid w:val="00183DD8"/>
    <w:rsid w:val="00183FEA"/>
    <w:rsid w:val="0018426E"/>
    <w:rsid w:val="00184C37"/>
    <w:rsid w:val="00184D18"/>
    <w:rsid w:val="00184F17"/>
    <w:rsid w:val="00185684"/>
    <w:rsid w:val="0018591C"/>
    <w:rsid w:val="00185DF9"/>
    <w:rsid w:val="00186559"/>
    <w:rsid w:val="001867BE"/>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16D9"/>
    <w:rsid w:val="001A23A6"/>
    <w:rsid w:val="001A2579"/>
    <w:rsid w:val="001A27EC"/>
    <w:rsid w:val="001A2F72"/>
    <w:rsid w:val="001A3FEC"/>
    <w:rsid w:val="001A43A4"/>
    <w:rsid w:val="001A4EF7"/>
    <w:rsid w:val="001A54AC"/>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0DC"/>
    <w:rsid w:val="001B6354"/>
    <w:rsid w:val="001B6FCF"/>
    <w:rsid w:val="001C07C6"/>
    <w:rsid w:val="001C0849"/>
    <w:rsid w:val="001C1570"/>
    <w:rsid w:val="001C1EF9"/>
    <w:rsid w:val="001C3D83"/>
    <w:rsid w:val="001C3F6C"/>
    <w:rsid w:val="001C4811"/>
    <w:rsid w:val="001C5541"/>
    <w:rsid w:val="001C6688"/>
    <w:rsid w:val="001C76F7"/>
    <w:rsid w:val="001C7EF3"/>
    <w:rsid w:val="001D0249"/>
    <w:rsid w:val="001D08ED"/>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4E8D"/>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27CA6"/>
    <w:rsid w:val="00230B12"/>
    <w:rsid w:val="00230C8F"/>
    <w:rsid w:val="00232FE2"/>
    <w:rsid w:val="00233B5F"/>
    <w:rsid w:val="00233BB7"/>
    <w:rsid w:val="00235549"/>
    <w:rsid w:val="0023571C"/>
    <w:rsid w:val="00235D56"/>
    <w:rsid w:val="00235DAA"/>
    <w:rsid w:val="00236AD3"/>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59"/>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8A5"/>
    <w:rsid w:val="00295AEE"/>
    <w:rsid w:val="00295C31"/>
    <w:rsid w:val="002977DA"/>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6BE3"/>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2EB"/>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161"/>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0E"/>
    <w:rsid w:val="003475E1"/>
    <w:rsid w:val="0034777A"/>
    <w:rsid w:val="003500D1"/>
    <w:rsid w:val="00350210"/>
    <w:rsid w:val="003529EA"/>
    <w:rsid w:val="00352C25"/>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8EA"/>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4FF6"/>
    <w:rsid w:val="003C53D4"/>
    <w:rsid w:val="003C5795"/>
    <w:rsid w:val="003C5E16"/>
    <w:rsid w:val="003C61D5"/>
    <w:rsid w:val="003C670C"/>
    <w:rsid w:val="003C6A92"/>
    <w:rsid w:val="003C7160"/>
    <w:rsid w:val="003D0075"/>
    <w:rsid w:val="003D01FF"/>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382"/>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08E"/>
    <w:rsid w:val="004068F5"/>
    <w:rsid w:val="00406EE6"/>
    <w:rsid w:val="004072C8"/>
    <w:rsid w:val="0040761D"/>
    <w:rsid w:val="00407866"/>
    <w:rsid w:val="00407B0C"/>
    <w:rsid w:val="00407DB3"/>
    <w:rsid w:val="0041023E"/>
    <w:rsid w:val="0041061C"/>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CB"/>
    <w:rsid w:val="004361D6"/>
    <w:rsid w:val="0043641B"/>
    <w:rsid w:val="0043662A"/>
    <w:rsid w:val="00436DF8"/>
    <w:rsid w:val="00436F1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30B3"/>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7AA"/>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4705"/>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002"/>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AC"/>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29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2E7"/>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3E41"/>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30A"/>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0"/>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6F40"/>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D5D"/>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5AD"/>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87A"/>
    <w:rsid w:val="00782D3C"/>
    <w:rsid w:val="00782D60"/>
    <w:rsid w:val="0078387F"/>
    <w:rsid w:val="007839E7"/>
    <w:rsid w:val="00783B71"/>
    <w:rsid w:val="00784848"/>
    <w:rsid w:val="00784CB7"/>
    <w:rsid w:val="00785236"/>
    <w:rsid w:val="007854B2"/>
    <w:rsid w:val="007861DD"/>
    <w:rsid w:val="00786738"/>
    <w:rsid w:val="00786A78"/>
    <w:rsid w:val="00786FDB"/>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7F1"/>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88B"/>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5AF9"/>
    <w:rsid w:val="007D6FEC"/>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5D40"/>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38B8"/>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8"/>
    <w:rsid w:val="00853D2D"/>
    <w:rsid w:val="008546A0"/>
    <w:rsid w:val="00855622"/>
    <w:rsid w:val="008558B3"/>
    <w:rsid w:val="00855F55"/>
    <w:rsid w:val="0085658A"/>
    <w:rsid w:val="008568E9"/>
    <w:rsid w:val="0085692C"/>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441"/>
    <w:rsid w:val="00874744"/>
    <w:rsid w:val="00874C2B"/>
    <w:rsid w:val="00874EE2"/>
    <w:rsid w:val="00875779"/>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19B2"/>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1CB"/>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20C"/>
    <w:rsid w:val="0091042F"/>
    <w:rsid w:val="00910467"/>
    <w:rsid w:val="0091064F"/>
    <w:rsid w:val="00910938"/>
    <w:rsid w:val="00910A15"/>
    <w:rsid w:val="00910F71"/>
    <w:rsid w:val="009114A5"/>
    <w:rsid w:val="00911F57"/>
    <w:rsid w:val="009123CA"/>
    <w:rsid w:val="0091328E"/>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0B1"/>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1E2"/>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B96"/>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3F33"/>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730"/>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7DF"/>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135"/>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A64"/>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175"/>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9A0"/>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800"/>
    <w:rsid w:val="00B74B63"/>
    <w:rsid w:val="00B75687"/>
    <w:rsid w:val="00B75DE9"/>
    <w:rsid w:val="00B761BD"/>
    <w:rsid w:val="00B762B1"/>
    <w:rsid w:val="00B778A5"/>
    <w:rsid w:val="00B81090"/>
    <w:rsid w:val="00B81AD3"/>
    <w:rsid w:val="00B82A65"/>
    <w:rsid w:val="00B83286"/>
    <w:rsid w:val="00B832AD"/>
    <w:rsid w:val="00B853BF"/>
    <w:rsid w:val="00B85DEF"/>
    <w:rsid w:val="00B8612D"/>
    <w:rsid w:val="00B8636F"/>
    <w:rsid w:val="00B86BCB"/>
    <w:rsid w:val="00B86C5F"/>
    <w:rsid w:val="00B9100A"/>
    <w:rsid w:val="00B923C3"/>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38B"/>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B77"/>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24"/>
    <w:rsid w:val="00BF4D4C"/>
    <w:rsid w:val="00BF4E90"/>
    <w:rsid w:val="00BF4FFD"/>
    <w:rsid w:val="00BF5421"/>
    <w:rsid w:val="00BF603D"/>
    <w:rsid w:val="00BF6E86"/>
    <w:rsid w:val="00BF7253"/>
    <w:rsid w:val="00BF762F"/>
    <w:rsid w:val="00BF79C6"/>
    <w:rsid w:val="00C008F7"/>
    <w:rsid w:val="00C00E33"/>
    <w:rsid w:val="00C010D8"/>
    <w:rsid w:val="00C019F8"/>
    <w:rsid w:val="00C022E0"/>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5B7"/>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6CEC"/>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3BD"/>
    <w:rsid w:val="00CB4B5C"/>
    <w:rsid w:val="00CB4C1E"/>
    <w:rsid w:val="00CB5290"/>
    <w:rsid w:val="00CB60AE"/>
    <w:rsid w:val="00CB68EF"/>
    <w:rsid w:val="00CB759C"/>
    <w:rsid w:val="00CB7915"/>
    <w:rsid w:val="00CB79A4"/>
    <w:rsid w:val="00CC0326"/>
    <w:rsid w:val="00CC0352"/>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907"/>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2C20"/>
    <w:rsid w:val="00D03331"/>
    <w:rsid w:val="00D03E7C"/>
    <w:rsid w:val="00D0407B"/>
    <w:rsid w:val="00D043C1"/>
    <w:rsid w:val="00D043FA"/>
    <w:rsid w:val="00D04575"/>
    <w:rsid w:val="00D048EE"/>
    <w:rsid w:val="00D048F3"/>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9F2"/>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E97"/>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52F"/>
    <w:rsid w:val="00D42D33"/>
    <w:rsid w:val="00D42E80"/>
    <w:rsid w:val="00D433D6"/>
    <w:rsid w:val="00D43420"/>
    <w:rsid w:val="00D438A1"/>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62C"/>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2A95"/>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6CF4"/>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608"/>
    <w:rsid w:val="00E44D86"/>
    <w:rsid w:val="00E45007"/>
    <w:rsid w:val="00E45ACA"/>
    <w:rsid w:val="00E45C7F"/>
    <w:rsid w:val="00E46422"/>
    <w:rsid w:val="00E46770"/>
    <w:rsid w:val="00E46DBA"/>
    <w:rsid w:val="00E51117"/>
    <w:rsid w:val="00E5124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7F6"/>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247"/>
    <w:rsid w:val="00E81D32"/>
    <w:rsid w:val="00E835FC"/>
    <w:rsid w:val="00E84171"/>
    <w:rsid w:val="00E8425F"/>
    <w:rsid w:val="00E8435B"/>
    <w:rsid w:val="00E85A49"/>
    <w:rsid w:val="00E861BF"/>
    <w:rsid w:val="00E862FA"/>
    <w:rsid w:val="00E87147"/>
    <w:rsid w:val="00E90E72"/>
    <w:rsid w:val="00E90FD0"/>
    <w:rsid w:val="00E912FD"/>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2C32"/>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432"/>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36C"/>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46D56"/>
    <w:rsid w:val="00F514C3"/>
    <w:rsid w:val="00F53D4F"/>
    <w:rsid w:val="00F53DF8"/>
    <w:rsid w:val="00F546F2"/>
    <w:rsid w:val="00F54903"/>
    <w:rsid w:val="00F5526F"/>
    <w:rsid w:val="00F552C3"/>
    <w:rsid w:val="00F55654"/>
    <w:rsid w:val="00F556B0"/>
    <w:rsid w:val="00F556BB"/>
    <w:rsid w:val="00F55ECA"/>
    <w:rsid w:val="00F5653D"/>
    <w:rsid w:val="00F5747E"/>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A5E"/>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6FAB"/>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186"/>
    <w:rsid w:val="00FC4412"/>
    <w:rsid w:val="00FC4B16"/>
    <w:rsid w:val="00FC4DE0"/>
    <w:rsid w:val="00FC53E1"/>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46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647AA"/>
    <w:rPr>
      <w:rFonts w:ascii="Courier New" w:hAnsi="Courier New" w:cs="Courier New"/>
      <w:lang w:val="en-US" w:eastAsia="en-US" w:bidi="ar-SA"/>
    </w:rPr>
  </w:style>
  <w:style w:type="character" w:customStyle="1" w:styleId="y2iqfc">
    <w:name w:val="y2iqfc"/>
    <w:basedOn w:val="DefaultParagraphFont"/>
    <w:rsid w:val="0046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B3838-CDDC-4EAE-B30D-8CA7232C4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2478</TotalTime>
  <Pages>1</Pages>
  <Words>20536</Words>
  <Characters>117057</Characters>
  <Application>Microsoft Office Word</Application>
  <DocSecurity>0</DocSecurity>
  <Lines>975</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137319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Armenfin</cp:lastModifiedBy>
  <cp:revision>1768</cp:revision>
  <cp:lastPrinted>2018-02-16T07:12:00Z</cp:lastPrinted>
  <dcterms:created xsi:type="dcterms:W3CDTF">2019-10-28T07:04:00Z</dcterms:created>
  <dcterms:modified xsi:type="dcterms:W3CDTF">2025-12-04T05:56:00Z</dcterms:modified>
</cp:coreProperties>
</file>